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D3AF5" w14:textId="77777777" w:rsidR="00B33749" w:rsidRPr="005C5AC4" w:rsidRDefault="00B33749" w:rsidP="000372AD">
      <w:pPr>
        <w:spacing w:line="276" w:lineRule="auto"/>
        <w:jc w:val="center"/>
        <w:rPr>
          <w:rFonts w:ascii="Times New Roman" w:hAnsi="Times New Roman" w:cs="Times New Roman"/>
          <w:b/>
          <w:color w:val="000000" w:themeColor="text1"/>
          <w:sz w:val="24"/>
          <w:szCs w:val="24"/>
          <w:lang w:val="ro-RO" w:eastAsia="ro-RO"/>
        </w:rPr>
      </w:pPr>
      <w:bookmarkStart w:id="0" w:name="_Hlk103690828"/>
    </w:p>
    <w:p w14:paraId="3A8B7763" w14:textId="77777777" w:rsidR="00952479" w:rsidRPr="005C5AC4" w:rsidRDefault="00952479" w:rsidP="000372AD">
      <w:pPr>
        <w:spacing w:line="276" w:lineRule="auto"/>
        <w:jc w:val="center"/>
        <w:rPr>
          <w:rFonts w:ascii="Times New Roman" w:hAnsi="Times New Roman" w:cs="Times New Roman"/>
          <w:b/>
          <w:color w:val="000000" w:themeColor="text1"/>
          <w:sz w:val="24"/>
          <w:szCs w:val="24"/>
          <w:lang w:val="ro-RO" w:eastAsia="ro-RO"/>
        </w:rPr>
      </w:pPr>
      <w:r w:rsidRPr="005C5AC4">
        <w:rPr>
          <w:rFonts w:ascii="Times New Roman" w:hAnsi="Times New Roman" w:cs="Times New Roman"/>
          <w:b/>
          <w:color w:val="000000" w:themeColor="text1"/>
          <w:sz w:val="24"/>
          <w:szCs w:val="24"/>
          <w:lang w:val="ro-RO" w:eastAsia="ro-RO"/>
        </w:rPr>
        <w:t>MINISTERUL MEDIULUI, APELOR ŞI PĂDURILOR</w:t>
      </w:r>
    </w:p>
    <w:p w14:paraId="136FD527" w14:textId="77777777" w:rsidR="00952479" w:rsidRPr="005C5AC4" w:rsidRDefault="00952479" w:rsidP="000372AD">
      <w:pPr>
        <w:spacing w:line="276" w:lineRule="auto"/>
        <w:rPr>
          <w:rFonts w:ascii="Times New Roman" w:hAnsi="Times New Roman" w:cs="Times New Roman"/>
          <w:b/>
          <w:color w:val="000000" w:themeColor="text1"/>
          <w:sz w:val="24"/>
          <w:szCs w:val="24"/>
          <w:lang w:val="ro-RO" w:eastAsia="ro-RO"/>
        </w:rPr>
      </w:pPr>
      <w:r w:rsidRPr="005C5AC4">
        <w:rPr>
          <w:rFonts w:ascii="Times New Roman" w:hAnsi="Times New Roman" w:cs="Times New Roman"/>
          <w:noProof/>
          <w:color w:val="000000" w:themeColor="text1"/>
          <w:sz w:val="24"/>
          <w:szCs w:val="24"/>
          <w:lang w:val="ro-RO" w:eastAsia="ro-RO"/>
        </w:rPr>
        <w:drawing>
          <wp:anchor distT="0" distB="0" distL="114300" distR="114300" simplePos="0" relativeHeight="251659264" behindDoc="1" locked="0" layoutInCell="1" allowOverlap="1" wp14:anchorId="019E74FA" wp14:editId="36FA5C75">
            <wp:simplePos x="0" y="0"/>
            <wp:positionH relativeFrom="column">
              <wp:posOffset>2680970</wp:posOffset>
            </wp:positionH>
            <wp:positionV relativeFrom="paragraph">
              <wp:posOffset>224790</wp:posOffset>
            </wp:positionV>
            <wp:extent cx="569595" cy="688340"/>
            <wp:effectExtent l="0" t="0" r="1905" b="0"/>
            <wp:wrapTight wrapText="bothSides">
              <wp:wrapPolygon edited="0">
                <wp:start x="0" y="0"/>
                <wp:lineTo x="0" y="20923"/>
                <wp:lineTo x="20950" y="20923"/>
                <wp:lineTo x="20950" y="0"/>
                <wp:lineTo x="0" y="0"/>
              </wp:wrapPolygon>
            </wp:wrapTight>
            <wp:docPr id="2" name="Picture 2" descr="StemaPt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PtAnte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688340"/>
                    </a:xfrm>
                    <a:prstGeom prst="rect">
                      <a:avLst/>
                    </a:prstGeom>
                    <a:noFill/>
                  </pic:spPr>
                </pic:pic>
              </a:graphicData>
            </a:graphic>
            <wp14:sizeRelH relativeFrom="page">
              <wp14:pctWidth>0</wp14:pctWidth>
            </wp14:sizeRelH>
            <wp14:sizeRelV relativeFrom="page">
              <wp14:pctHeight>0</wp14:pctHeight>
            </wp14:sizeRelV>
          </wp:anchor>
        </w:drawing>
      </w:r>
    </w:p>
    <w:p w14:paraId="4450F7E2" w14:textId="77777777" w:rsidR="00952479" w:rsidRPr="005C5AC4" w:rsidRDefault="00952479" w:rsidP="000372AD">
      <w:pPr>
        <w:spacing w:line="276" w:lineRule="auto"/>
        <w:jc w:val="center"/>
        <w:rPr>
          <w:rFonts w:ascii="Times New Roman" w:hAnsi="Times New Roman" w:cs="Times New Roman"/>
          <w:b/>
          <w:bCs/>
          <w:color w:val="000000" w:themeColor="text1"/>
          <w:sz w:val="24"/>
          <w:szCs w:val="24"/>
          <w:lang w:val="ro-RO"/>
        </w:rPr>
      </w:pPr>
    </w:p>
    <w:bookmarkEnd w:id="0"/>
    <w:p w14:paraId="71427436" w14:textId="77777777" w:rsidR="00952479" w:rsidRPr="005C5AC4" w:rsidRDefault="00952479" w:rsidP="000372AD">
      <w:pPr>
        <w:spacing w:line="276" w:lineRule="auto"/>
        <w:jc w:val="center"/>
        <w:rPr>
          <w:rFonts w:ascii="Times New Roman" w:hAnsi="Times New Roman" w:cs="Times New Roman"/>
          <w:b/>
          <w:bCs/>
          <w:color w:val="000000" w:themeColor="text1"/>
          <w:sz w:val="24"/>
          <w:szCs w:val="24"/>
          <w:lang w:val="ro-RO"/>
        </w:rPr>
      </w:pPr>
    </w:p>
    <w:p w14:paraId="1D713707" w14:textId="77777777" w:rsidR="00876D22" w:rsidRPr="005C5AC4" w:rsidRDefault="00876D22" w:rsidP="000372AD">
      <w:pPr>
        <w:spacing w:line="276" w:lineRule="auto"/>
        <w:jc w:val="center"/>
        <w:rPr>
          <w:rFonts w:ascii="Times New Roman" w:hAnsi="Times New Roman" w:cs="Times New Roman"/>
          <w:b/>
          <w:bCs/>
          <w:color w:val="000000" w:themeColor="text1"/>
          <w:sz w:val="24"/>
          <w:szCs w:val="24"/>
          <w:lang w:val="ro-RO"/>
        </w:rPr>
      </w:pPr>
    </w:p>
    <w:p w14:paraId="1B58C151" w14:textId="77777777" w:rsidR="00184BFE" w:rsidRPr="005C5AC4" w:rsidRDefault="00B33749" w:rsidP="00B33749">
      <w:pPr>
        <w:spacing w:line="276" w:lineRule="auto"/>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                                                                        </w:t>
      </w:r>
      <w:r w:rsidR="00184BFE" w:rsidRPr="005C5AC4">
        <w:rPr>
          <w:rFonts w:ascii="Times New Roman" w:hAnsi="Times New Roman" w:cs="Times New Roman"/>
          <w:b/>
          <w:bCs/>
          <w:color w:val="000000" w:themeColor="text1"/>
          <w:sz w:val="24"/>
          <w:szCs w:val="24"/>
          <w:lang w:val="ro-RO"/>
        </w:rPr>
        <w:t>ORDIN</w:t>
      </w:r>
    </w:p>
    <w:p w14:paraId="36FCF5A0" w14:textId="77777777" w:rsidR="003F6883" w:rsidRPr="005C5AC4" w:rsidRDefault="003F6883" w:rsidP="000372AD">
      <w:pPr>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Nr……………./……………………..</w:t>
      </w:r>
    </w:p>
    <w:p w14:paraId="2167D39E" w14:textId="4588D637" w:rsidR="00184BFE" w:rsidRPr="005C5AC4" w:rsidRDefault="003C4E2F" w:rsidP="000372AD">
      <w:pPr>
        <w:tabs>
          <w:tab w:val="left" w:pos="8789"/>
        </w:tabs>
        <w:spacing w:after="0" w:line="276" w:lineRule="auto"/>
        <w:jc w:val="center"/>
        <w:rPr>
          <w:rFonts w:ascii="Times New Roman" w:hAnsi="Times New Roman" w:cs="Times New Roman"/>
          <w:b/>
          <w:bCs/>
          <w:caps/>
          <w:color w:val="000000" w:themeColor="text1"/>
          <w:sz w:val="24"/>
          <w:szCs w:val="24"/>
          <w:lang w:val="ro-RO"/>
        </w:rPr>
      </w:pPr>
      <w:bookmarkStart w:id="1" w:name="_Hlk142488886"/>
      <w:r w:rsidRPr="005C5AC4">
        <w:rPr>
          <w:rFonts w:ascii="Times New Roman" w:hAnsi="Times New Roman" w:cs="Times New Roman"/>
          <w:b/>
          <w:bCs/>
          <w:color w:val="000000" w:themeColor="text1"/>
          <w:sz w:val="24"/>
          <w:szCs w:val="24"/>
          <w:lang w:val="ro-RO"/>
        </w:rPr>
        <w:t xml:space="preserve">pentru </w:t>
      </w:r>
      <w:r w:rsidR="00184BFE" w:rsidRPr="005C5AC4">
        <w:rPr>
          <w:rFonts w:ascii="Times New Roman" w:hAnsi="Times New Roman" w:cs="Times New Roman"/>
          <w:b/>
          <w:bCs/>
          <w:color w:val="000000" w:themeColor="text1"/>
          <w:sz w:val="24"/>
          <w:szCs w:val="24"/>
          <w:lang w:val="ro-RO"/>
        </w:rPr>
        <w:t xml:space="preserve">aprobarea </w:t>
      </w:r>
      <w:r w:rsidR="00274CB9" w:rsidRPr="005C5AC4">
        <w:rPr>
          <w:rFonts w:ascii="Times New Roman" w:hAnsi="Times New Roman" w:cs="Times New Roman"/>
          <w:b/>
          <w:bCs/>
          <w:color w:val="000000" w:themeColor="text1"/>
          <w:sz w:val="24"/>
          <w:szCs w:val="24"/>
          <w:lang w:val="ro-RO"/>
        </w:rPr>
        <w:t xml:space="preserve">Schemei </w:t>
      </w:r>
      <w:r w:rsidR="00191C6F" w:rsidRPr="005C5AC4">
        <w:rPr>
          <w:rFonts w:ascii="Times New Roman" w:hAnsi="Times New Roman" w:cs="Times New Roman"/>
          <w:b/>
          <w:bCs/>
          <w:color w:val="000000" w:themeColor="text1"/>
          <w:sz w:val="24"/>
          <w:szCs w:val="24"/>
          <w:lang w:val="ro-RO"/>
        </w:rPr>
        <w:t>de ajutor de minimis „Sprijin</w:t>
      </w:r>
      <w:r w:rsidR="00191C6F" w:rsidRPr="005C5AC4">
        <w:rPr>
          <w:rFonts w:ascii="Times New Roman" w:hAnsi="Times New Roman" w:cs="Times New Roman"/>
          <w:b/>
          <w:color w:val="000000" w:themeColor="text1"/>
          <w:sz w:val="24"/>
          <w:szCs w:val="24"/>
          <w:lang w:val="ro-RO"/>
        </w:rPr>
        <w:t xml:space="preserve"> pentru </w:t>
      </w:r>
      <w:r w:rsidR="00191C6F" w:rsidRPr="005C5AC4">
        <w:rPr>
          <w:rFonts w:ascii="Times New Roman" w:hAnsi="Times New Roman" w:cs="Times New Roman"/>
          <w:b/>
          <w:bCs/>
          <w:color w:val="000000" w:themeColor="text1"/>
          <w:sz w:val="24"/>
          <w:szCs w:val="24"/>
          <w:lang w:val="ro-RO"/>
        </w:rPr>
        <w:t xml:space="preserve">acordarea finanțării nerambursabile din </w:t>
      </w:r>
      <w:r w:rsidR="00274CB9" w:rsidRPr="005C5AC4">
        <w:rPr>
          <w:rFonts w:ascii="Times New Roman" w:hAnsi="Times New Roman" w:cs="Times New Roman"/>
          <w:b/>
          <w:bCs/>
          <w:color w:val="000000" w:themeColor="text1"/>
          <w:sz w:val="24"/>
          <w:szCs w:val="24"/>
          <w:lang w:val="ro-RO"/>
        </w:rPr>
        <w:t xml:space="preserve">Planul </w:t>
      </w:r>
      <w:r w:rsidR="00191C6F" w:rsidRPr="005C5AC4">
        <w:rPr>
          <w:rFonts w:ascii="Times New Roman" w:hAnsi="Times New Roman" w:cs="Times New Roman"/>
          <w:b/>
          <w:bCs/>
          <w:color w:val="000000" w:themeColor="text1"/>
          <w:sz w:val="24"/>
          <w:szCs w:val="24"/>
          <w:lang w:val="ro-RO"/>
        </w:rPr>
        <w:t>național de redresare și reziliență persoanelor fizice și juridice, pentru lucrările</w:t>
      </w:r>
      <w:r w:rsidR="00FB40EB" w:rsidRPr="005C5AC4">
        <w:rPr>
          <w:rFonts w:ascii="Times New Roman" w:hAnsi="Times New Roman" w:cs="Times New Roman"/>
          <w:b/>
          <w:bCs/>
          <w:color w:val="000000" w:themeColor="text1"/>
          <w:sz w:val="24"/>
          <w:szCs w:val="24"/>
          <w:lang w:val="ro-RO"/>
        </w:rPr>
        <w:t xml:space="preserve"> de reîmpădurire</w:t>
      </w:r>
      <w:r w:rsidR="00191C6F" w:rsidRPr="005C5AC4">
        <w:rPr>
          <w:rFonts w:ascii="Times New Roman" w:hAnsi="Times New Roman" w:cs="Times New Roman"/>
          <w:b/>
          <w:bCs/>
          <w:color w:val="000000" w:themeColor="text1"/>
          <w:sz w:val="24"/>
          <w:szCs w:val="24"/>
          <w:lang w:val="ro-RO"/>
        </w:rPr>
        <w:t xml:space="preserve"> inițiate după data de 1 februarie 2020, în scopul refacerii potențialului forestier afectat de incendii, de fenomene meteorologice nefavorabile, care pot fi asimilate unei calamități naturale, de infestări ale plantelor cu organisme dăunătoare și de evenimente catastrofale”</w:t>
      </w:r>
    </w:p>
    <w:p w14:paraId="272E1BBB" w14:textId="77777777" w:rsidR="00064E22" w:rsidRPr="005C5AC4" w:rsidRDefault="00064E22" w:rsidP="000372AD">
      <w:pPr>
        <w:spacing w:line="276" w:lineRule="auto"/>
        <w:jc w:val="both"/>
        <w:rPr>
          <w:rFonts w:ascii="Times New Roman" w:hAnsi="Times New Roman" w:cs="Times New Roman"/>
          <w:color w:val="000000" w:themeColor="text1"/>
          <w:sz w:val="24"/>
          <w:szCs w:val="24"/>
          <w:lang w:val="ro-RO"/>
        </w:rPr>
      </w:pPr>
    </w:p>
    <w:bookmarkEnd w:id="1"/>
    <w:p w14:paraId="2EEAABC7" w14:textId="77777777" w:rsidR="00064E22" w:rsidRPr="005C5AC4" w:rsidRDefault="00064E22" w:rsidP="000372AD">
      <w:pPr>
        <w:spacing w:line="276" w:lineRule="auto"/>
        <w:jc w:val="both"/>
        <w:rPr>
          <w:rFonts w:ascii="Times New Roman" w:hAnsi="Times New Roman" w:cs="Times New Roman"/>
          <w:color w:val="000000" w:themeColor="text1"/>
          <w:sz w:val="24"/>
          <w:szCs w:val="24"/>
          <w:lang w:val="ro-RO"/>
        </w:rPr>
      </w:pPr>
    </w:p>
    <w:p w14:paraId="7BCCB8C5" w14:textId="77777777" w:rsidR="006E08F9" w:rsidRPr="005C5AC4" w:rsidRDefault="006E08F9"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Având în vedere:</w:t>
      </w:r>
    </w:p>
    <w:p w14:paraId="77D968B5" w14:textId="028C4C7E" w:rsidR="006E08F9" w:rsidRPr="005C5AC4" w:rsidRDefault="006E08F9"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ab/>
        <w:t>Referatul de aprobare nr</w:t>
      </w:r>
      <w:r w:rsidR="002B1105" w:rsidRPr="005C5AC4">
        <w:rPr>
          <w:rFonts w:ascii="Times New Roman" w:hAnsi="Times New Roman" w:cs="Times New Roman"/>
          <w:color w:val="000000" w:themeColor="text1"/>
          <w:sz w:val="24"/>
          <w:szCs w:val="24"/>
          <w:lang w:val="ro-RO"/>
        </w:rPr>
        <w:t>. 132159</w:t>
      </w:r>
      <w:r w:rsidR="005C5AC4" w:rsidRPr="005C5AC4">
        <w:rPr>
          <w:rFonts w:ascii="Times New Roman" w:hAnsi="Times New Roman" w:cs="Times New Roman"/>
          <w:color w:val="000000" w:themeColor="text1"/>
          <w:sz w:val="24"/>
          <w:szCs w:val="24"/>
          <w:lang w:val="ro-RO"/>
        </w:rPr>
        <w:t>/</w:t>
      </w:r>
      <w:r w:rsidR="005C5AC4" w:rsidRPr="005C5AC4">
        <w:rPr>
          <w:rFonts w:ascii="Times New Roman" w:hAnsi="Times New Roman" w:cs="Times New Roman"/>
          <w:color w:val="000000" w:themeColor="text1"/>
          <w:sz w:val="24"/>
          <w:szCs w:val="24"/>
          <w:lang w:val="ro-RO"/>
        </w:rPr>
        <w:t xml:space="preserve">18.09.2023 </w:t>
      </w:r>
      <w:r w:rsidR="008F762D" w:rsidRPr="005C5AC4">
        <w:rPr>
          <w:rFonts w:ascii="Times New Roman" w:hAnsi="Times New Roman" w:cs="Times New Roman"/>
          <w:color w:val="000000" w:themeColor="text1"/>
          <w:sz w:val="24"/>
          <w:szCs w:val="24"/>
          <w:lang w:val="ro-RO"/>
        </w:rPr>
        <w:t xml:space="preserve">al </w:t>
      </w:r>
      <w:r w:rsidRPr="005C5AC4">
        <w:rPr>
          <w:rFonts w:ascii="Times New Roman" w:hAnsi="Times New Roman" w:cs="Times New Roman"/>
          <w:color w:val="000000" w:themeColor="text1"/>
          <w:sz w:val="24"/>
          <w:szCs w:val="24"/>
          <w:lang w:val="ro-RO"/>
        </w:rPr>
        <w:t xml:space="preserve">Direcției Generale Păduri și Strategii în Silvicultură, </w:t>
      </w:r>
    </w:p>
    <w:p w14:paraId="6A92CD6E" w14:textId="173DF233" w:rsidR="006E08F9" w:rsidRPr="005C5AC4" w:rsidRDefault="006E08F9"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ab/>
        <w:t>avizul Consiliului Concurenței comunicat cu adresa nr. …………………..</w:t>
      </w:r>
      <w:r w:rsidR="008A7B40" w:rsidRPr="005C5AC4">
        <w:rPr>
          <w:rFonts w:ascii="Times New Roman" w:hAnsi="Times New Roman" w:cs="Times New Roman"/>
          <w:color w:val="000000" w:themeColor="text1"/>
          <w:sz w:val="24"/>
          <w:szCs w:val="24"/>
          <w:lang w:val="ro-RO"/>
        </w:rPr>
        <w:t>.......</w:t>
      </w:r>
      <w:r w:rsidR="000A03E8"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w:t>
      </w:r>
    </w:p>
    <w:p w14:paraId="1CDFE189" w14:textId="77777777" w:rsidR="006E08F9" w:rsidRPr="005C5AC4" w:rsidRDefault="006E08F9"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ab/>
        <w:t>avizul Ministerului Investițiilor și Proiectelor Europene comunicat cu adresa nr. ………………..,</w:t>
      </w:r>
    </w:p>
    <w:p w14:paraId="53DBFFD0" w14:textId="77777777" w:rsidR="00184BFE" w:rsidRPr="005C5AC4" w:rsidRDefault="00F2252C"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Ț</w:t>
      </w:r>
      <w:r w:rsidR="00C12720" w:rsidRPr="005C5AC4">
        <w:rPr>
          <w:rFonts w:ascii="Times New Roman" w:hAnsi="Times New Roman" w:cs="Times New Roman"/>
          <w:color w:val="000000" w:themeColor="text1"/>
          <w:sz w:val="24"/>
          <w:szCs w:val="24"/>
          <w:lang w:val="ro-RO"/>
        </w:rPr>
        <w:t xml:space="preserve">inând cont de </w:t>
      </w:r>
      <w:r w:rsidR="00184BFE" w:rsidRPr="005C5AC4">
        <w:rPr>
          <w:rFonts w:ascii="Times New Roman" w:hAnsi="Times New Roman" w:cs="Times New Roman"/>
          <w:color w:val="000000" w:themeColor="text1"/>
          <w:sz w:val="24"/>
          <w:szCs w:val="24"/>
          <w:lang w:val="ro-RO"/>
        </w:rPr>
        <w:t xml:space="preserve">prevederile Regulamentului (UE) 2020/2.094 al Consiliului din 14 decembrie 2020 de instituire a unui instrument de redresare al Uniunii Europene pentru a sprijini redresarea în urma crizei provocate de COVID-19 și ale Regulamentului (UE) 2021/241 al Parlamentului European și al Consiliului din 12 februarie 2021 de instituire a Mecanismului de redresare și reziliență, </w:t>
      </w:r>
    </w:p>
    <w:p w14:paraId="0799C04D" w14:textId="7C84F3B2" w:rsidR="00C12720" w:rsidRPr="005C5AC4" w:rsidRDefault="00F2252C"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L</w:t>
      </w:r>
      <w:r w:rsidR="00184BFE" w:rsidRPr="005C5AC4">
        <w:rPr>
          <w:rFonts w:ascii="Times New Roman" w:hAnsi="Times New Roman" w:cs="Times New Roman"/>
          <w:color w:val="000000" w:themeColor="text1"/>
          <w:sz w:val="24"/>
          <w:szCs w:val="24"/>
          <w:lang w:val="ro-RO"/>
        </w:rPr>
        <w:t>uând în considerare</w:t>
      </w:r>
      <w:r w:rsidRPr="005C5AC4">
        <w:rPr>
          <w:rFonts w:ascii="Times New Roman" w:hAnsi="Times New Roman" w:cs="Times New Roman"/>
          <w:color w:val="000000" w:themeColor="text1"/>
          <w:sz w:val="24"/>
          <w:szCs w:val="24"/>
          <w:lang w:val="ro-RO"/>
        </w:rPr>
        <w:t xml:space="preserve"> </w:t>
      </w:r>
      <w:r w:rsidR="00C12720" w:rsidRPr="005C5AC4">
        <w:rPr>
          <w:rFonts w:ascii="Times New Roman" w:hAnsi="Times New Roman" w:cs="Times New Roman"/>
          <w:color w:val="000000" w:themeColor="text1"/>
          <w:sz w:val="24"/>
          <w:szCs w:val="24"/>
          <w:lang w:val="ro-RO"/>
        </w:rPr>
        <w:t xml:space="preserve">prevederile Regulamentului (UE) nr. 1.407/2013 al Comisiei din 18 decembrie 2013 privind aplicarea articolelor 107 și 108 din Tratatul privind funcționarea Uniunii Europene ajutoarelor de </w:t>
      </w:r>
      <w:r w:rsidR="00C12720" w:rsidRPr="005C5AC4">
        <w:rPr>
          <w:rFonts w:ascii="Times New Roman" w:hAnsi="Times New Roman" w:cs="Times New Roman"/>
          <w:iCs/>
          <w:color w:val="000000" w:themeColor="text1"/>
          <w:sz w:val="24"/>
          <w:szCs w:val="24"/>
          <w:lang w:val="ro-RO"/>
        </w:rPr>
        <w:t>minimis</w:t>
      </w:r>
      <w:r w:rsidR="00C12720" w:rsidRPr="005C5AC4">
        <w:rPr>
          <w:rFonts w:ascii="Times New Roman" w:hAnsi="Times New Roman" w:cs="Times New Roman"/>
          <w:color w:val="000000" w:themeColor="text1"/>
          <w:sz w:val="24"/>
          <w:szCs w:val="24"/>
          <w:lang w:val="ro-RO"/>
        </w:rPr>
        <w:t xml:space="preserve">, </w:t>
      </w:r>
      <w:r w:rsidR="000108BF" w:rsidRPr="005C5AC4">
        <w:rPr>
          <w:rFonts w:ascii="Times New Roman" w:hAnsi="Times New Roman" w:cs="Times New Roman"/>
          <w:color w:val="000000" w:themeColor="text1"/>
          <w:sz w:val="24"/>
          <w:szCs w:val="24"/>
          <w:lang w:val="ro-RO"/>
        </w:rPr>
        <w:t xml:space="preserve">și ale </w:t>
      </w:r>
      <w:r w:rsidR="00C12720" w:rsidRPr="005C5AC4">
        <w:rPr>
          <w:rFonts w:ascii="Times New Roman" w:hAnsi="Times New Roman" w:cs="Times New Roman"/>
          <w:color w:val="000000" w:themeColor="text1"/>
          <w:sz w:val="24"/>
          <w:szCs w:val="24"/>
          <w:lang w:val="ro-RO"/>
        </w:rPr>
        <w:t>Ordonanței de urgență a Guvernului nr. 77/2014 privind procedurile naționale în domeniul ajutorului de stat, precum și pentru modificarea și completarea Legii concurenței nr. 21/1996,</w:t>
      </w:r>
      <w:r w:rsidR="00274CB9" w:rsidRPr="005C5AC4">
        <w:rPr>
          <w:rFonts w:ascii="Times New Roman" w:hAnsi="Times New Roman" w:cs="Times New Roman"/>
          <w:color w:val="000000" w:themeColor="text1"/>
          <w:sz w:val="24"/>
          <w:szCs w:val="24"/>
          <w:lang w:val="ro-RO"/>
        </w:rPr>
        <w:t xml:space="preserve"> aprobată cu modificări și completări prin Legea nr. 20/2015,</w:t>
      </w:r>
      <w:r w:rsidR="00C12720" w:rsidRPr="005C5AC4">
        <w:rPr>
          <w:rFonts w:ascii="Times New Roman" w:hAnsi="Times New Roman" w:cs="Times New Roman"/>
          <w:color w:val="000000" w:themeColor="text1"/>
          <w:sz w:val="24"/>
          <w:szCs w:val="24"/>
          <w:lang w:val="ro-RO"/>
        </w:rPr>
        <w:t xml:space="preserve"> cu modificările și completările ulterioare, </w:t>
      </w:r>
    </w:p>
    <w:p w14:paraId="3072F150" w14:textId="77777777" w:rsidR="00140E0E" w:rsidRPr="005C5AC4" w:rsidRDefault="00C12720"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În baza prevederilor</w:t>
      </w:r>
      <w:r w:rsidR="00184BFE" w:rsidRPr="005C5AC4">
        <w:rPr>
          <w:rFonts w:ascii="Times New Roman" w:hAnsi="Times New Roman" w:cs="Times New Roman"/>
          <w:color w:val="000000" w:themeColor="text1"/>
          <w:sz w:val="24"/>
          <w:szCs w:val="24"/>
          <w:lang w:val="ro-RO"/>
        </w:rPr>
        <w:t xml:space="preserve"> Hotărârii Guvernului nr. 209/2022 pentru aprobarea Normelor metodologice de aplicare a prevederilor Ordonanței de urgență a Guvernului nr. 124/2021 privind stabilirea cadrului </w:t>
      </w:r>
      <w:r w:rsidR="00184BFE" w:rsidRPr="005C5AC4">
        <w:rPr>
          <w:rFonts w:ascii="Times New Roman" w:hAnsi="Times New Roman" w:cs="Times New Roman"/>
          <w:color w:val="000000" w:themeColor="text1"/>
          <w:sz w:val="24"/>
          <w:szCs w:val="24"/>
          <w:lang w:val="ro-RO"/>
        </w:rPr>
        <w:lastRenderedPageBreak/>
        <w:t xml:space="preserve">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p>
    <w:p w14:paraId="44A04B66" w14:textId="77777777" w:rsidR="006E08F9" w:rsidRPr="005C5AC4" w:rsidRDefault="00162BA0" w:rsidP="000372AD">
      <w:pPr>
        <w:spacing w:line="276" w:lineRule="auto"/>
        <w:ind w:left="-1276"/>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                     </w:t>
      </w:r>
      <w:r w:rsidR="00CF236F" w:rsidRPr="005C5AC4">
        <w:rPr>
          <w:rFonts w:ascii="Times New Roman" w:hAnsi="Times New Roman" w:cs="Times New Roman"/>
          <w:color w:val="000000" w:themeColor="text1"/>
          <w:sz w:val="24"/>
          <w:szCs w:val="24"/>
          <w:lang w:val="ro-RO"/>
        </w:rPr>
        <w:t xml:space="preserve">     </w:t>
      </w:r>
    </w:p>
    <w:p w14:paraId="547970E1" w14:textId="77777777" w:rsidR="00C12720" w:rsidRPr="005C5AC4" w:rsidRDefault="00C12720" w:rsidP="000372AD">
      <w:pPr>
        <w:spacing w:line="276" w:lineRule="auto"/>
        <w:jc w:val="both"/>
        <w:rPr>
          <w:rFonts w:ascii="Times New Roman" w:eastAsia="Times New Roman" w:hAnsi="Times New Roman" w:cs="Times New Roman"/>
          <w:color w:val="000000" w:themeColor="text1"/>
          <w:sz w:val="24"/>
          <w:szCs w:val="24"/>
          <w:lang w:val="ro-RO" w:eastAsia="zh-CN"/>
        </w:rPr>
      </w:pPr>
      <w:r w:rsidRPr="005C5AC4">
        <w:rPr>
          <w:rFonts w:ascii="Times New Roman" w:eastAsia="Times New Roman" w:hAnsi="Times New Roman" w:cs="Times New Roman"/>
          <w:color w:val="000000" w:themeColor="text1"/>
          <w:sz w:val="24"/>
          <w:szCs w:val="24"/>
          <w:lang w:val="ro-RO" w:eastAsia="zh-CN"/>
        </w:rPr>
        <w:t>În temeiul prevederilor art. 57 alin. (1), (4) și (5) din Ordonanța de urgență a Guvernului nr. 57/2019 privind Codul administrativ, cu modificările și completările ulterioare, precum și al art.13 alin.(4) din Hotărârea Guvernului nr.43/2020 privind organizarea şi funcţionarea Ministerului Mediului, Apelor și Pădurilor, cu modificările și completările ulterioare,</w:t>
      </w:r>
    </w:p>
    <w:p w14:paraId="51EC45FF" w14:textId="77777777" w:rsidR="006E08F9" w:rsidRPr="005C5AC4" w:rsidRDefault="006E08F9" w:rsidP="000372AD">
      <w:pPr>
        <w:spacing w:line="276" w:lineRule="auto"/>
        <w:jc w:val="both"/>
        <w:rPr>
          <w:rFonts w:ascii="Times New Roman" w:hAnsi="Times New Roman" w:cs="Times New Roman"/>
          <w:color w:val="000000" w:themeColor="text1"/>
          <w:sz w:val="24"/>
          <w:szCs w:val="24"/>
          <w:lang w:val="ro-RO"/>
        </w:rPr>
      </w:pPr>
    </w:p>
    <w:p w14:paraId="704634CE" w14:textId="77777777" w:rsidR="009933C2" w:rsidRPr="005C5AC4" w:rsidRDefault="00046911" w:rsidP="000372AD">
      <w:pPr>
        <w:spacing w:line="276" w:lineRule="auto"/>
        <w:ind w:left="-142" w:firstLine="142"/>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ministrul mediului, apelor și pădurilor </w:t>
      </w:r>
      <w:r w:rsidRPr="005C5AC4">
        <w:rPr>
          <w:rFonts w:ascii="Times New Roman" w:hAnsi="Times New Roman" w:cs="Times New Roman"/>
          <w:color w:val="000000" w:themeColor="text1"/>
          <w:sz w:val="24"/>
          <w:szCs w:val="24"/>
          <w:lang w:val="ro-RO"/>
        </w:rPr>
        <w:t>emite următorul</w:t>
      </w:r>
      <w:r w:rsidR="00A63038" w:rsidRPr="005C5AC4">
        <w:rPr>
          <w:rFonts w:ascii="Times New Roman" w:hAnsi="Times New Roman" w:cs="Times New Roman"/>
          <w:color w:val="000000" w:themeColor="text1"/>
          <w:sz w:val="24"/>
          <w:szCs w:val="24"/>
          <w:lang w:val="ro-RO"/>
        </w:rPr>
        <w:t xml:space="preserve"> </w:t>
      </w:r>
    </w:p>
    <w:p w14:paraId="5064B5A0" w14:textId="77777777" w:rsidR="008671AD" w:rsidRPr="005C5AC4" w:rsidRDefault="008671AD" w:rsidP="000372AD">
      <w:pPr>
        <w:spacing w:line="276" w:lineRule="auto"/>
        <w:ind w:left="-142"/>
        <w:jc w:val="center"/>
        <w:rPr>
          <w:rFonts w:ascii="Times New Roman" w:hAnsi="Times New Roman" w:cs="Times New Roman"/>
          <w:b/>
          <w:bCs/>
          <w:color w:val="000000" w:themeColor="text1"/>
          <w:sz w:val="24"/>
          <w:szCs w:val="24"/>
          <w:lang w:val="ro-RO"/>
        </w:rPr>
      </w:pPr>
    </w:p>
    <w:p w14:paraId="42989F74" w14:textId="77777777" w:rsidR="00046911" w:rsidRPr="005C5AC4" w:rsidRDefault="009933C2" w:rsidP="000372AD">
      <w:pPr>
        <w:spacing w:line="276" w:lineRule="auto"/>
        <w:ind w:left="-142"/>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ORDIN:</w:t>
      </w:r>
    </w:p>
    <w:p w14:paraId="742A074B" w14:textId="77777777" w:rsidR="00046911" w:rsidRPr="005C5AC4" w:rsidRDefault="00046911" w:rsidP="000372AD">
      <w:pPr>
        <w:spacing w:line="276" w:lineRule="auto"/>
        <w:jc w:val="both"/>
        <w:rPr>
          <w:rFonts w:ascii="Times New Roman" w:hAnsi="Times New Roman" w:cs="Times New Roman"/>
          <w:color w:val="000000" w:themeColor="text1"/>
          <w:sz w:val="24"/>
          <w:szCs w:val="24"/>
          <w:lang w:val="ro-RO"/>
        </w:rPr>
      </w:pPr>
    </w:p>
    <w:p w14:paraId="0B66C681" w14:textId="77777777" w:rsidR="008A7B40" w:rsidRPr="005C5AC4" w:rsidRDefault="00184BFE"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Art. 1</w:t>
      </w:r>
      <w:r w:rsidRPr="005C5AC4">
        <w:rPr>
          <w:rFonts w:ascii="Times New Roman" w:hAnsi="Times New Roman" w:cs="Times New Roman"/>
          <w:color w:val="000000" w:themeColor="text1"/>
          <w:sz w:val="24"/>
          <w:szCs w:val="24"/>
          <w:lang w:val="ro-RO"/>
        </w:rPr>
        <w:t xml:space="preserve"> </w:t>
      </w:r>
      <w:r w:rsidR="00763F07"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Se aprobă Schema de ajutor de </w:t>
      </w:r>
      <w:r w:rsidRPr="005C5AC4">
        <w:rPr>
          <w:rFonts w:ascii="Times New Roman" w:hAnsi="Times New Roman" w:cs="Times New Roman"/>
          <w:iCs/>
          <w:color w:val="000000" w:themeColor="text1"/>
          <w:sz w:val="24"/>
          <w:szCs w:val="24"/>
          <w:lang w:val="ro-RO"/>
        </w:rPr>
        <w:t>minimis</w:t>
      </w:r>
      <w:r w:rsidR="00602D6E" w:rsidRPr="005C5AC4">
        <w:rPr>
          <w:rFonts w:ascii="Times New Roman" w:hAnsi="Times New Roman" w:cs="Times New Roman"/>
          <w:iCs/>
          <w:color w:val="000000" w:themeColor="text1"/>
          <w:sz w:val="24"/>
          <w:szCs w:val="24"/>
          <w:lang w:val="ro-RO"/>
        </w:rPr>
        <w:t xml:space="preserve"> </w:t>
      </w:r>
      <w:r w:rsidR="00C93B63" w:rsidRPr="005C5AC4">
        <w:rPr>
          <w:rFonts w:ascii="Times New Roman" w:hAnsi="Times New Roman" w:cs="Times New Roman"/>
          <w:color w:val="000000" w:themeColor="text1"/>
          <w:sz w:val="24"/>
          <w:szCs w:val="24"/>
          <w:lang w:val="ro-RO"/>
        </w:rPr>
        <w:t>„</w:t>
      </w:r>
      <w:r w:rsidR="008B2F34" w:rsidRPr="005C5AC4">
        <w:rPr>
          <w:rFonts w:ascii="Times New Roman" w:hAnsi="Times New Roman" w:cs="Times New Roman"/>
          <w:bCs/>
          <w:color w:val="000000" w:themeColor="text1"/>
          <w:sz w:val="24"/>
          <w:szCs w:val="24"/>
          <w:lang w:val="ro-RO"/>
        </w:rPr>
        <w:t>Sprijin</w:t>
      </w:r>
      <w:r w:rsidR="008B2F34" w:rsidRPr="005C5AC4">
        <w:rPr>
          <w:rFonts w:ascii="Times New Roman" w:hAnsi="Times New Roman" w:cs="Times New Roman"/>
          <w:color w:val="000000" w:themeColor="text1"/>
          <w:sz w:val="24"/>
          <w:szCs w:val="24"/>
          <w:lang w:val="ro-RO"/>
        </w:rPr>
        <w:t xml:space="preserve"> pentru </w:t>
      </w:r>
      <w:r w:rsidR="008B2F34" w:rsidRPr="005C5AC4">
        <w:rPr>
          <w:rFonts w:ascii="Times New Roman" w:hAnsi="Times New Roman" w:cs="Times New Roman"/>
          <w:bCs/>
          <w:color w:val="000000" w:themeColor="text1"/>
          <w:sz w:val="24"/>
          <w:szCs w:val="24"/>
          <w:lang w:val="ro-RO"/>
        </w:rPr>
        <w:t xml:space="preserve">acordarea finanțării nerambursabile din </w:t>
      </w:r>
      <w:r w:rsidR="006E08F9" w:rsidRPr="005C5AC4">
        <w:rPr>
          <w:rFonts w:ascii="Times New Roman" w:hAnsi="Times New Roman" w:cs="Times New Roman"/>
          <w:bCs/>
          <w:color w:val="000000" w:themeColor="text1"/>
          <w:sz w:val="24"/>
          <w:szCs w:val="24"/>
          <w:lang w:val="ro-RO"/>
        </w:rPr>
        <w:t>Planul național de redresare și reziliență</w:t>
      </w:r>
      <w:r w:rsidR="008B2F34" w:rsidRPr="005C5AC4">
        <w:rPr>
          <w:rFonts w:ascii="Times New Roman" w:hAnsi="Times New Roman" w:cs="Times New Roman"/>
          <w:bCs/>
          <w:color w:val="000000" w:themeColor="text1"/>
          <w:sz w:val="24"/>
          <w:szCs w:val="24"/>
          <w:lang w:val="ro-RO"/>
        </w:rPr>
        <w:t xml:space="preserve"> </w:t>
      </w:r>
      <w:r w:rsidR="006E08F9" w:rsidRPr="005C5AC4">
        <w:rPr>
          <w:rFonts w:ascii="Times New Roman" w:hAnsi="Times New Roman" w:cs="Times New Roman"/>
          <w:bCs/>
          <w:color w:val="000000" w:themeColor="text1"/>
          <w:sz w:val="24"/>
          <w:szCs w:val="24"/>
          <w:lang w:val="ro-RO"/>
        </w:rPr>
        <w:t xml:space="preserve">persoanelor fizice și juridice, pentru lucrările </w:t>
      </w:r>
      <w:r w:rsidR="00E91E65" w:rsidRPr="005C5AC4">
        <w:rPr>
          <w:rFonts w:ascii="Times New Roman" w:hAnsi="Times New Roman" w:cs="Times New Roman"/>
          <w:bCs/>
          <w:color w:val="000000" w:themeColor="text1"/>
          <w:sz w:val="24"/>
          <w:szCs w:val="24"/>
          <w:lang w:val="ro-RO"/>
        </w:rPr>
        <w:t xml:space="preserve">de reîmpădurire </w:t>
      </w:r>
      <w:r w:rsidR="006E08F9" w:rsidRPr="005C5AC4">
        <w:rPr>
          <w:rFonts w:ascii="Times New Roman" w:hAnsi="Times New Roman" w:cs="Times New Roman"/>
          <w:bCs/>
          <w:color w:val="000000" w:themeColor="text1"/>
          <w:sz w:val="24"/>
          <w:szCs w:val="24"/>
          <w:lang w:val="ro-RO"/>
        </w:rPr>
        <w:t>inițiate după data de 1 februarie 2020, în scopul refacerii potențialului forestier afectat de incendii, de fenomene meteorologice nefavorabile, care pot fi asimilate unei calamități naturale, de infestări ale plantelor cu organisme dăunătoare și de evenimente catastrofale”</w:t>
      </w:r>
      <w:r w:rsidR="00190FDF" w:rsidRPr="005C5AC4">
        <w:rPr>
          <w:rFonts w:ascii="Times New Roman" w:hAnsi="Times New Roman" w:cs="Times New Roman"/>
          <w:bCs/>
          <w:color w:val="000000" w:themeColor="text1"/>
          <w:sz w:val="24"/>
          <w:szCs w:val="24"/>
          <w:lang w:val="ro-RO"/>
        </w:rPr>
        <w:t>,</w:t>
      </w:r>
      <w:r w:rsidR="00613E69" w:rsidRPr="005C5AC4">
        <w:rPr>
          <w:rFonts w:ascii="Times New Roman" w:hAnsi="Times New Roman" w:cs="Times New Roman"/>
          <w:i/>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prevăzută în </w:t>
      </w:r>
      <w:r w:rsidR="00BB0E27" w:rsidRPr="005C5AC4">
        <w:rPr>
          <w:rFonts w:ascii="Times New Roman" w:hAnsi="Times New Roman" w:cs="Times New Roman"/>
          <w:color w:val="000000" w:themeColor="text1"/>
          <w:sz w:val="24"/>
          <w:szCs w:val="24"/>
          <w:lang w:val="ro-RO"/>
        </w:rPr>
        <w:t>anexă</w:t>
      </w:r>
      <w:r w:rsidR="00190FDF"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w:t>
      </w:r>
      <w:r w:rsidR="00BB0E27" w:rsidRPr="005C5AC4">
        <w:rPr>
          <w:rFonts w:ascii="Times New Roman" w:hAnsi="Times New Roman" w:cs="Times New Roman"/>
          <w:color w:val="000000" w:themeColor="text1"/>
          <w:sz w:val="24"/>
          <w:szCs w:val="24"/>
          <w:lang w:val="ro-RO"/>
        </w:rPr>
        <w:t>care face parte integrantă din prezentul ordin</w:t>
      </w:r>
      <w:r w:rsidR="00C35FBE" w:rsidRPr="005C5AC4">
        <w:rPr>
          <w:rFonts w:ascii="Times New Roman" w:hAnsi="Times New Roman" w:cs="Times New Roman"/>
          <w:color w:val="000000" w:themeColor="text1"/>
          <w:sz w:val="24"/>
          <w:szCs w:val="24"/>
          <w:lang w:val="ro-RO"/>
        </w:rPr>
        <w:t>.</w:t>
      </w:r>
    </w:p>
    <w:p w14:paraId="00D9F8E4" w14:textId="77777777" w:rsidR="001C1225" w:rsidRPr="005C5AC4" w:rsidRDefault="00184BFE"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8A7B40" w:rsidRPr="005C5AC4">
        <w:rPr>
          <w:rFonts w:ascii="Times New Roman" w:hAnsi="Times New Roman" w:cs="Times New Roman"/>
          <w:b/>
          <w:bCs/>
          <w:color w:val="000000" w:themeColor="text1"/>
          <w:sz w:val="24"/>
          <w:szCs w:val="24"/>
          <w:lang w:val="ro-RO"/>
        </w:rPr>
        <w:t>2</w:t>
      </w:r>
      <w:r w:rsidRPr="005C5AC4">
        <w:rPr>
          <w:rFonts w:ascii="Times New Roman" w:hAnsi="Times New Roman" w:cs="Times New Roman"/>
          <w:color w:val="000000" w:themeColor="text1"/>
          <w:sz w:val="24"/>
          <w:szCs w:val="24"/>
          <w:lang w:val="ro-RO"/>
        </w:rPr>
        <w:t xml:space="preserve"> </w:t>
      </w:r>
      <w:r w:rsidR="0053020C"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Prezentul ordin se publică în Monitorul Oficial al României, Partea I.</w:t>
      </w:r>
    </w:p>
    <w:p w14:paraId="452DF4E1" w14:textId="77777777" w:rsidR="008A7B40" w:rsidRPr="005C5AC4" w:rsidRDefault="008A7B40" w:rsidP="000372AD">
      <w:pPr>
        <w:spacing w:line="276" w:lineRule="auto"/>
        <w:jc w:val="both"/>
        <w:rPr>
          <w:rFonts w:ascii="Times New Roman" w:hAnsi="Times New Roman" w:cs="Times New Roman"/>
          <w:color w:val="000000" w:themeColor="text1"/>
          <w:sz w:val="24"/>
          <w:szCs w:val="24"/>
          <w:lang w:val="ro-RO"/>
        </w:rPr>
      </w:pPr>
    </w:p>
    <w:p w14:paraId="0F184278" w14:textId="77777777" w:rsidR="00046911" w:rsidRPr="005C5AC4" w:rsidRDefault="00046911" w:rsidP="000372AD">
      <w:pPr>
        <w:spacing w:line="276" w:lineRule="auto"/>
        <w:rPr>
          <w:rFonts w:ascii="Times New Roman" w:hAnsi="Times New Roman" w:cs="Times New Roman"/>
          <w:color w:val="000000" w:themeColor="text1"/>
          <w:sz w:val="24"/>
          <w:szCs w:val="24"/>
          <w:lang w:val="ro-RO"/>
        </w:rPr>
      </w:pPr>
    </w:p>
    <w:p w14:paraId="30BAB5A9" w14:textId="77777777" w:rsidR="00046911" w:rsidRPr="005C5AC4" w:rsidRDefault="006E08F9" w:rsidP="000372AD">
      <w:pPr>
        <w:tabs>
          <w:tab w:val="left" w:pos="4212"/>
        </w:tabs>
        <w:spacing w:line="276" w:lineRule="auto"/>
        <w:jc w:val="center"/>
        <w:rPr>
          <w:rFonts w:ascii="Times New Roman" w:hAnsi="Times New Roman" w:cs="Times New Roman"/>
          <w:b/>
          <w:color w:val="000000" w:themeColor="text1"/>
          <w:sz w:val="24"/>
          <w:szCs w:val="24"/>
          <w:lang w:val="ro-RO"/>
        </w:rPr>
      </w:pPr>
      <w:r w:rsidRPr="005C5AC4">
        <w:rPr>
          <w:rFonts w:ascii="Times New Roman" w:hAnsi="Times New Roman" w:cs="Times New Roman"/>
          <w:b/>
          <w:color w:val="000000" w:themeColor="text1"/>
          <w:sz w:val="24"/>
          <w:szCs w:val="24"/>
          <w:lang w:val="ro-RO"/>
        </w:rPr>
        <w:t>MINISTRUL MEDIULUI, APELOR ȘI PĂDURILOR</w:t>
      </w:r>
    </w:p>
    <w:p w14:paraId="05D7D37D" w14:textId="77777777" w:rsidR="008A7B40" w:rsidRPr="005C5AC4" w:rsidRDefault="008A7B40" w:rsidP="000372AD">
      <w:pPr>
        <w:tabs>
          <w:tab w:val="left" w:pos="4212"/>
        </w:tabs>
        <w:spacing w:line="276" w:lineRule="auto"/>
        <w:jc w:val="center"/>
        <w:rPr>
          <w:rFonts w:ascii="Times New Roman" w:hAnsi="Times New Roman" w:cs="Times New Roman"/>
          <w:b/>
          <w:color w:val="000000" w:themeColor="text1"/>
          <w:sz w:val="24"/>
          <w:szCs w:val="24"/>
          <w:lang w:val="ro-RO"/>
        </w:rPr>
      </w:pPr>
    </w:p>
    <w:p w14:paraId="43D913A3" w14:textId="0461E7D6" w:rsidR="00952479" w:rsidRPr="005C5AC4" w:rsidRDefault="00952479" w:rsidP="000372AD">
      <w:pPr>
        <w:tabs>
          <w:tab w:val="left" w:pos="4212"/>
        </w:tabs>
        <w:spacing w:line="276" w:lineRule="auto"/>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                                                          </w:t>
      </w:r>
      <w:r w:rsidR="000A03E8" w:rsidRPr="005C5AC4">
        <w:rPr>
          <w:rFonts w:ascii="Times New Roman" w:hAnsi="Times New Roman" w:cs="Times New Roman"/>
          <w:b/>
          <w:bCs/>
          <w:color w:val="000000" w:themeColor="text1"/>
          <w:sz w:val="24"/>
          <w:szCs w:val="24"/>
          <w:lang w:val="ro-RO"/>
        </w:rPr>
        <w:t xml:space="preserve">       </w:t>
      </w:r>
      <w:r w:rsidRPr="005C5AC4">
        <w:rPr>
          <w:rFonts w:ascii="Times New Roman" w:hAnsi="Times New Roman" w:cs="Times New Roman"/>
          <w:b/>
          <w:bCs/>
          <w:color w:val="000000" w:themeColor="text1"/>
          <w:sz w:val="24"/>
          <w:szCs w:val="24"/>
          <w:lang w:val="ro-RO"/>
        </w:rPr>
        <w:t xml:space="preserve">   </w:t>
      </w:r>
      <w:r w:rsidR="000F1BDE" w:rsidRPr="005C5AC4">
        <w:rPr>
          <w:rFonts w:ascii="Times New Roman" w:hAnsi="Times New Roman" w:cs="Times New Roman"/>
          <w:b/>
          <w:bCs/>
          <w:color w:val="000000" w:themeColor="text1"/>
          <w:sz w:val="24"/>
          <w:szCs w:val="24"/>
          <w:lang w:val="ro-RO"/>
        </w:rPr>
        <w:t>MIRCEA FECHET</w:t>
      </w:r>
    </w:p>
    <w:p w14:paraId="79D33B03" w14:textId="77777777" w:rsidR="00CD2FFF" w:rsidRPr="005C5AC4" w:rsidRDefault="00177D43" w:rsidP="002A6548">
      <w:pPr>
        <w:widowControl w:val="0"/>
        <w:autoSpaceDE w:val="0"/>
        <w:autoSpaceDN w:val="0"/>
        <w:adjustRightInd w:val="0"/>
        <w:spacing w:after="120" w:line="240" w:lineRule="auto"/>
        <w:ind w:left="-284" w:firstLine="284"/>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br w:type="page"/>
      </w:r>
    </w:p>
    <w:p w14:paraId="4E43C7A1" w14:textId="7A5913F7" w:rsidR="000A03E8" w:rsidRPr="005C5AC4" w:rsidRDefault="000A03E8" w:rsidP="008831DB">
      <w:pPr>
        <w:pStyle w:val="NoSpacing"/>
        <w:spacing w:after="120"/>
        <w:jc w:val="center"/>
        <w:rPr>
          <w:rFonts w:eastAsia="MS Mincho"/>
          <w:b/>
          <w:bCs/>
          <w:color w:val="000000" w:themeColor="text1"/>
        </w:rPr>
      </w:pPr>
    </w:p>
    <w:p w14:paraId="707B1507" w14:textId="2178894B" w:rsidR="00A55782" w:rsidRPr="005C5AC4" w:rsidRDefault="00A63038" w:rsidP="000372AD">
      <w:pPr>
        <w:spacing w:line="276" w:lineRule="auto"/>
        <w:jc w:val="right"/>
        <w:rPr>
          <w:rFonts w:ascii="Times New Roman" w:hAnsi="Times New Roman" w:cs="Times New Roman"/>
          <w:b/>
          <w:bCs/>
          <w:color w:val="000000" w:themeColor="text1"/>
          <w:sz w:val="24"/>
          <w:szCs w:val="24"/>
          <w:lang w:val="ro-RO"/>
        </w:rPr>
      </w:pPr>
      <w:r w:rsidRPr="005C5AC4">
        <w:rPr>
          <w:rFonts w:ascii="Times New Roman" w:hAnsi="Times New Roman" w:cs="Times New Roman"/>
          <w:b/>
          <w:iCs/>
          <w:color w:val="000000" w:themeColor="text1"/>
          <w:sz w:val="24"/>
          <w:szCs w:val="24"/>
          <w:lang w:val="ro-RO"/>
        </w:rPr>
        <w:t xml:space="preserve">                   </w:t>
      </w:r>
      <w:r w:rsidR="00BB0E27" w:rsidRPr="005C5AC4">
        <w:rPr>
          <w:rFonts w:ascii="Times New Roman" w:hAnsi="Times New Roman" w:cs="Times New Roman"/>
          <w:b/>
          <w:iCs/>
          <w:color w:val="000000" w:themeColor="text1"/>
          <w:sz w:val="24"/>
          <w:szCs w:val="24"/>
          <w:lang w:val="ro-RO"/>
        </w:rPr>
        <w:t xml:space="preserve">Anexă </w:t>
      </w:r>
      <w:r w:rsidR="00A55782" w:rsidRPr="005C5AC4">
        <w:rPr>
          <w:rFonts w:ascii="Times New Roman" w:hAnsi="Times New Roman" w:cs="Times New Roman"/>
          <w:b/>
          <w:bCs/>
          <w:color w:val="000000" w:themeColor="text1"/>
          <w:sz w:val="24"/>
          <w:szCs w:val="24"/>
          <w:lang w:val="ro-RO"/>
        </w:rPr>
        <w:t>la Ordinul ministrului mediului,</w:t>
      </w:r>
    </w:p>
    <w:p w14:paraId="3CE296E5" w14:textId="77777777" w:rsidR="00D670B2" w:rsidRPr="005C5AC4" w:rsidRDefault="001B0C73" w:rsidP="000372AD">
      <w:pPr>
        <w:tabs>
          <w:tab w:val="left" w:pos="4212"/>
        </w:tabs>
        <w:spacing w:after="0" w:line="276" w:lineRule="auto"/>
        <w:jc w:val="right"/>
        <w:rPr>
          <w:rFonts w:ascii="Times New Roman" w:hAnsi="Times New Roman" w:cs="Times New Roman"/>
          <w:b/>
          <w:iCs/>
          <w:color w:val="000000" w:themeColor="text1"/>
          <w:sz w:val="24"/>
          <w:szCs w:val="24"/>
          <w:u w:val="single"/>
          <w:lang w:val="ro-RO"/>
        </w:rPr>
      </w:pPr>
      <w:r w:rsidRPr="005C5AC4">
        <w:rPr>
          <w:rFonts w:ascii="Times New Roman" w:hAnsi="Times New Roman" w:cs="Times New Roman"/>
          <w:b/>
          <w:bCs/>
          <w:color w:val="000000" w:themeColor="text1"/>
          <w:sz w:val="24"/>
          <w:szCs w:val="24"/>
          <w:lang w:val="ro-RO"/>
        </w:rPr>
        <w:t xml:space="preserve">     </w:t>
      </w:r>
      <w:r w:rsidR="00A55782" w:rsidRPr="005C5AC4">
        <w:rPr>
          <w:rFonts w:ascii="Times New Roman" w:hAnsi="Times New Roman" w:cs="Times New Roman"/>
          <w:b/>
          <w:bCs/>
          <w:color w:val="000000" w:themeColor="text1"/>
          <w:sz w:val="24"/>
          <w:szCs w:val="24"/>
          <w:lang w:val="ro-RO"/>
        </w:rPr>
        <w:t xml:space="preserve"> apelor și pădurilor nr.............../...................</w:t>
      </w:r>
      <w:r w:rsidR="008A7B40" w:rsidRPr="005C5AC4">
        <w:rPr>
          <w:rFonts w:ascii="Times New Roman" w:hAnsi="Times New Roman" w:cs="Times New Roman"/>
          <w:b/>
          <w:bCs/>
          <w:color w:val="000000" w:themeColor="text1"/>
          <w:sz w:val="24"/>
          <w:szCs w:val="24"/>
          <w:lang w:val="ro-RO"/>
        </w:rPr>
        <w:t>....</w:t>
      </w:r>
    </w:p>
    <w:p w14:paraId="5BC391A7" w14:textId="77777777" w:rsidR="00D670B2" w:rsidRPr="005C5AC4" w:rsidRDefault="00D670B2"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78B791ED" w14:textId="77777777" w:rsidR="00D670B2" w:rsidRPr="005C5AC4" w:rsidRDefault="00D670B2"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35661E45" w14:textId="3FE5326E" w:rsidR="00522F0E" w:rsidRPr="005C5AC4" w:rsidRDefault="00274CB9" w:rsidP="000372AD">
      <w:pPr>
        <w:tabs>
          <w:tab w:val="left" w:pos="4212"/>
        </w:tabs>
        <w:spacing w:line="276" w:lineRule="auto"/>
        <w:jc w:val="center"/>
        <w:rPr>
          <w:rFonts w:ascii="Times New Roman" w:hAnsi="Times New Roman" w:cs="Times New Roman"/>
          <w:b/>
          <w:bCs/>
          <w:color w:val="000000" w:themeColor="text1"/>
          <w:sz w:val="24"/>
          <w:szCs w:val="24"/>
          <w:lang w:val="ro-RO"/>
        </w:rPr>
      </w:pPr>
      <w:bookmarkStart w:id="2" w:name="_Hlk104898103"/>
      <w:r w:rsidRPr="005C5AC4">
        <w:rPr>
          <w:rFonts w:ascii="Times New Roman" w:hAnsi="Times New Roman" w:cs="Times New Roman"/>
          <w:b/>
          <w:bCs/>
          <w:color w:val="000000" w:themeColor="text1"/>
          <w:sz w:val="24"/>
          <w:szCs w:val="24"/>
          <w:lang w:val="ro-RO"/>
        </w:rPr>
        <w:t xml:space="preserve">SCHEMĂ </w:t>
      </w:r>
      <w:r w:rsidR="00C378C4" w:rsidRPr="005C5AC4">
        <w:rPr>
          <w:rFonts w:ascii="Times New Roman" w:hAnsi="Times New Roman" w:cs="Times New Roman"/>
          <w:b/>
          <w:bCs/>
          <w:color w:val="000000" w:themeColor="text1"/>
          <w:sz w:val="24"/>
          <w:szCs w:val="24"/>
          <w:lang w:val="ro-RO"/>
        </w:rPr>
        <w:t>DE AJUTOR DE MINIMIS</w:t>
      </w:r>
    </w:p>
    <w:p w14:paraId="29A40992" w14:textId="77777777" w:rsidR="00522F0E" w:rsidRPr="005C5AC4" w:rsidRDefault="00522F0E"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w:t>
      </w:r>
      <w:r w:rsidR="006E08F9" w:rsidRPr="005C5AC4">
        <w:rPr>
          <w:rFonts w:ascii="Times New Roman" w:hAnsi="Times New Roman" w:cs="Times New Roman"/>
          <w:b/>
          <w:bCs/>
          <w:color w:val="000000" w:themeColor="text1"/>
          <w:sz w:val="24"/>
          <w:szCs w:val="24"/>
          <w:lang w:val="ro-RO"/>
        </w:rPr>
        <w:t xml:space="preserve">Sprijin pentru acordarea finanțării nerambursabile din Planul național de redresare și reziliență persoanelor fizice și juridice, pentru lucrările </w:t>
      </w:r>
      <w:r w:rsidR="00E91E65" w:rsidRPr="005C5AC4">
        <w:rPr>
          <w:rFonts w:ascii="Times New Roman" w:hAnsi="Times New Roman" w:cs="Times New Roman"/>
          <w:b/>
          <w:bCs/>
          <w:color w:val="000000" w:themeColor="text1"/>
          <w:sz w:val="24"/>
          <w:szCs w:val="24"/>
          <w:lang w:val="ro-RO"/>
        </w:rPr>
        <w:t xml:space="preserve">de reîmpădurire </w:t>
      </w:r>
      <w:r w:rsidR="006E08F9" w:rsidRPr="005C5AC4">
        <w:rPr>
          <w:rFonts w:ascii="Times New Roman" w:hAnsi="Times New Roman" w:cs="Times New Roman"/>
          <w:b/>
          <w:bCs/>
          <w:color w:val="000000" w:themeColor="text1"/>
          <w:sz w:val="24"/>
          <w:szCs w:val="24"/>
          <w:lang w:val="ro-RO"/>
        </w:rPr>
        <w:t>inițiate după data de 1 februarie 2020, în scopul refacerii potențialului forestier afectat de incendii, de fenomene meteorologice nefavorabile, care pot fi asimilate unei calamități naturale, de infestări ale plantelor cu organisme dăunătoare și de evenimente catastrofale</w:t>
      </w:r>
      <w:r w:rsidRPr="005C5AC4">
        <w:rPr>
          <w:rFonts w:ascii="Times New Roman" w:hAnsi="Times New Roman" w:cs="Times New Roman"/>
          <w:b/>
          <w:bCs/>
          <w:color w:val="000000" w:themeColor="text1"/>
          <w:sz w:val="24"/>
          <w:szCs w:val="24"/>
          <w:lang w:val="ro-RO"/>
        </w:rPr>
        <w:t>”</w:t>
      </w:r>
    </w:p>
    <w:bookmarkEnd w:id="2"/>
    <w:p w14:paraId="150FEAFA" w14:textId="77777777" w:rsidR="00046911" w:rsidRPr="005C5AC4" w:rsidRDefault="00046911"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1EB6307F" w14:textId="77777777" w:rsidR="00046911" w:rsidRPr="005C5AC4" w:rsidRDefault="006E08F9"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CAPITOLUL I</w:t>
      </w:r>
    </w:p>
    <w:p w14:paraId="4E6F2A0A" w14:textId="77777777" w:rsidR="005D5099" w:rsidRPr="005C5AC4" w:rsidRDefault="005D5099"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Dispoziții Generale</w:t>
      </w:r>
    </w:p>
    <w:p w14:paraId="41902969" w14:textId="0B515801" w:rsidR="009B0CBD" w:rsidRPr="005C5AC4" w:rsidRDefault="005D5099" w:rsidP="009B0CBD">
      <w:pPr>
        <w:spacing w:after="0" w:line="276" w:lineRule="auto"/>
        <w:jc w:val="both"/>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pPr>
      <w:r w:rsidRPr="005C5AC4">
        <w:rPr>
          <w:rFonts w:ascii="Times New Roman" w:hAnsi="Times New Roman" w:cs="Times New Roman"/>
          <w:b/>
          <w:bCs/>
          <w:color w:val="000000" w:themeColor="text1"/>
          <w:sz w:val="24"/>
          <w:szCs w:val="24"/>
          <w:lang w:val="ro-RO"/>
        </w:rPr>
        <w:t>Art. 1.</w:t>
      </w:r>
      <w:r w:rsidRPr="005C5AC4">
        <w:rPr>
          <w:rFonts w:ascii="Times New Roman" w:hAnsi="Times New Roman" w:cs="Times New Roman"/>
          <w:color w:val="000000" w:themeColor="text1"/>
          <w:sz w:val="24"/>
          <w:szCs w:val="24"/>
          <w:lang w:val="ro-RO"/>
        </w:rPr>
        <w:t xml:space="preserve"> </w:t>
      </w:r>
      <w:r w:rsidR="006714F6" w:rsidRPr="005C5AC4">
        <w:rPr>
          <w:rFonts w:ascii="Times New Roman" w:hAnsi="Times New Roman" w:cs="Times New Roman"/>
          <w:color w:val="000000" w:themeColor="text1"/>
          <w:sz w:val="24"/>
          <w:szCs w:val="24"/>
          <w:lang w:val="ro-RO"/>
        </w:rPr>
        <w:t>(</w:t>
      </w:r>
      <w:r w:rsidR="00FE1DC1"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1) </w:t>
      </w:r>
      <w:bookmarkStart w:id="3" w:name="_Hlk142489500"/>
      <w:r w:rsidR="005F0CAF"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Prezenta </w:t>
      </w:r>
      <w:r w:rsidR="00274CB9"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schemă </w:t>
      </w:r>
      <w:r w:rsidR="00FE1DC1"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de ajutor de minimis, denumită în continuare </w:t>
      </w:r>
      <w:r w:rsidR="00FE1DC1" w:rsidRPr="005C5AC4">
        <w:rPr>
          <w:rFonts w:ascii="Times New Roman" w:eastAsia="Times New Roman" w:hAnsi="Times New Roman" w:cs="Times New Roman"/>
          <w:bCs/>
          <w:i/>
          <w:color w:val="000000" w:themeColor="text1"/>
          <w:sz w:val="24"/>
          <w:szCs w:val="24"/>
          <w:bdr w:val="none" w:sz="0" w:space="0" w:color="auto" w:frame="1"/>
          <w:shd w:val="clear" w:color="auto" w:fill="FFFFFF"/>
          <w:lang w:val="ro-RO" w:eastAsia="ro-RO"/>
        </w:rPr>
        <w:t>schemă</w:t>
      </w:r>
      <w:r w:rsidR="00FE1DC1"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w:t>
      </w:r>
      <w:r w:rsidR="005F0CAF"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prevede acordarea de ajutoare</w:t>
      </w:r>
      <w:r w:rsidR="00FE1DC1"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w:t>
      </w:r>
      <w:r w:rsidR="005F0CAF" w:rsidRPr="005C5AC4">
        <w:rPr>
          <w:rFonts w:ascii="Times New Roman" w:hAnsi="Times New Roman" w:cs="Times New Roman"/>
          <w:color w:val="000000" w:themeColor="text1"/>
          <w:sz w:val="24"/>
          <w:szCs w:val="24"/>
          <w:lang w:val="ro-RO"/>
        </w:rPr>
        <w:t>pentru investiții în cadrul Planului național de redresare și reziliență</w:t>
      </w:r>
      <w:r w:rsidR="00274CB9" w:rsidRPr="005C5AC4">
        <w:rPr>
          <w:rFonts w:ascii="Times New Roman" w:hAnsi="Times New Roman" w:cs="Times New Roman"/>
          <w:color w:val="000000" w:themeColor="text1"/>
          <w:sz w:val="24"/>
          <w:szCs w:val="24"/>
          <w:lang w:val="ro-RO"/>
        </w:rPr>
        <w:t xml:space="preserve">, denumit în continuare </w:t>
      </w:r>
      <w:r w:rsidR="005F0CAF" w:rsidRPr="005C5AC4">
        <w:rPr>
          <w:rFonts w:ascii="Times New Roman" w:hAnsi="Times New Roman" w:cs="Times New Roman"/>
          <w:i/>
          <w:iCs/>
          <w:color w:val="000000" w:themeColor="text1"/>
          <w:sz w:val="24"/>
          <w:szCs w:val="24"/>
          <w:lang w:val="ro-RO"/>
        </w:rPr>
        <w:t>PNRR</w:t>
      </w:r>
      <w:r w:rsidR="00FE1DC1"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componenta C2 „Păduri și conservarea biodiversității”, Investiția 1. Campania națională de împădurire și reîmpădurire, inclusiv păduri urba</w:t>
      </w:r>
      <w:r w:rsidR="00A43E0D"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n</w:t>
      </w:r>
      <w:r w:rsidR="00FE1DC1"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e</w:t>
      </w:r>
      <w:bookmarkEnd w:id="3"/>
      <w:r w:rsidR="00C41BEA"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w:t>
      </w:r>
    </w:p>
    <w:p w14:paraId="2FA12451" w14:textId="13936499" w:rsidR="00046911" w:rsidRPr="005C5AC4" w:rsidRDefault="005D5099" w:rsidP="000372AD">
      <w:pPr>
        <w:tabs>
          <w:tab w:val="left" w:pos="4212"/>
        </w:tabs>
        <w:spacing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00060C79" w:rsidRPr="005C5AC4">
        <w:rPr>
          <w:rFonts w:ascii="Times New Roman" w:hAnsi="Times New Roman" w:cs="Times New Roman"/>
          <w:color w:val="000000" w:themeColor="text1"/>
          <w:sz w:val="24"/>
          <w:szCs w:val="24"/>
          <w:lang w:val="ro-RO"/>
        </w:rPr>
        <w:t>2</w:t>
      </w:r>
      <w:r w:rsidRPr="005C5AC4">
        <w:rPr>
          <w:rFonts w:ascii="Times New Roman" w:hAnsi="Times New Roman" w:cs="Times New Roman"/>
          <w:color w:val="000000" w:themeColor="text1"/>
          <w:sz w:val="24"/>
          <w:szCs w:val="24"/>
          <w:lang w:val="ro-RO"/>
        </w:rPr>
        <w:t>) Prezenta schemă este exceptată de</w:t>
      </w:r>
      <w:r w:rsidR="009E2162"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la obligația de</w:t>
      </w:r>
      <w:r w:rsidR="00DE7635"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notificare către Comisia Europeană, în</w:t>
      </w:r>
      <w:r w:rsidR="009E2162"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conformitate cu prevederile art. 3 alin. (1) din Regulamentul (UE)</w:t>
      </w:r>
      <w:r w:rsidR="009E2162"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nr. 1.407/2013</w:t>
      </w:r>
      <w:r w:rsidR="00DE7635" w:rsidRPr="005C5AC4">
        <w:rPr>
          <w:rFonts w:ascii="Times New Roman" w:hAnsi="Times New Roman" w:cs="Times New Roman"/>
          <w:color w:val="000000" w:themeColor="text1"/>
          <w:sz w:val="24"/>
          <w:szCs w:val="24"/>
          <w:lang w:val="ro-RO"/>
        </w:rPr>
        <w:t>,</w:t>
      </w:r>
      <w:r w:rsidR="00DE7635" w:rsidRPr="005C5AC4">
        <w:rPr>
          <w:rFonts w:ascii="Times New Roman" w:hAnsi="Times New Roman" w:cs="Times New Roman"/>
          <w:color w:val="000000" w:themeColor="text1"/>
          <w:sz w:val="24"/>
          <w:szCs w:val="24"/>
          <w:bdr w:val="none" w:sz="0" w:space="0" w:color="auto" w:frame="1"/>
          <w:shd w:val="clear" w:color="auto" w:fill="FFFFFF"/>
          <w:lang w:val="ro-RO"/>
        </w:rPr>
        <w:t xml:space="preserve"> cu modificările și completările ulterioare.</w:t>
      </w:r>
    </w:p>
    <w:p w14:paraId="53FB1755" w14:textId="66DFE0F3" w:rsidR="002819D7" w:rsidRPr="005C5AC4" w:rsidRDefault="002819D7" w:rsidP="000372AD">
      <w:pPr>
        <w:spacing w:after="0" w:line="276" w:lineRule="auto"/>
        <w:ind w:right="72"/>
        <w:jc w:val="both"/>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pPr>
      <w:r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w:t>
      </w:r>
      <w:r w:rsidR="00060C79"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3</w:t>
      </w:r>
      <w:r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Schema </w:t>
      </w:r>
      <w:r w:rsidR="00911D1C"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este implementată </w:t>
      </w:r>
      <w:r w:rsidR="007D361A"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de </w:t>
      </w:r>
      <w:r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Ministerul Mediului, Apelor și Pădurilor, </w:t>
      </w:r>
      <w:r w:rsidR="007D361A"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în calitate de furnizor al schemei, </w:t>
      </w:r>
      <w:r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denumit în continuare </w:t>
      </w:r>
      <w:r w:rsidRPr="005C5AC4">
        <w:rPr>
          <w:rFonts w:ascii="Times New Roman" w:eastAsia="Times New Roman" w:hAnsi="Times New Roman" w:cs="Times New Roman"/>
          <w:bCs/>
          <w:i/>
          <w:iCs/>
          <w:color w:val="000000" w:themeColor="text1"/>
          <w:sz w:val="24"/>
          <w:szCs w:val="24"/>
          <w:bdr w:val="none" w:sz="0" w:space="0" w:color="auto" w:frame="1"/>
          <w:shd w:val="clear" w:color="auto" w:fill="FFFFFF"/>
          <w:lang w:val="ro-RO" w:eastAsia="ro-RO"/>
        </w:rPr>
        <w:t>MMAP</w:t>
      </w:r>
      <w:r w:rsidR="009575C8"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iar activitățile tehnice de specialitate sunt desfășurate de</w:t>
      </w:r>
      <w:r w:rsidR="00CF6FCD"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Gărzile forestiere</w:t>
      </w:r>
      <w:r w:rsidR="009575C8"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w:t>
      </w:r>
      <w:r w:rsidR="00CF6FCD"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denumite </w:t>
      </w:r>
      <w:r w:rsidR="009575C8"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î</w:t>
      </w:r>
      <w:r w:rsidR="00CF6FCD"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n continuare </w:t>
      </w:r>
      <w:r w:rsidR="00CF6FCD" w:rsidRPr="005C5AC4">
        <w:rPr>
          <w:rFonts w:ascii="Times New Roman" w:eastAsia="Times New Roman" w:hAnsi="Times New Roman" w:cs="Times New Roman"/>
          <w:bCs/>
          <w:i/>
          <w:iCs/>
          <w:color w:val="000000" w:themeColor="text1"/>
          <w:sz w:val="24"/>
          <w:szCs w:val="24"/>
          <w:bdr w:val="none" w:sz="0" w:space="0" w:color="auto" w:frame="1"/>
          <w:shd w:val="clear" w:color="auto" w:fill="FFFFFF"/>
          <w:lang w:val="ro-RO" w:eastAsia="ro-RO"/>
        </w:rPr>
        <w:t>GF</w:t>
      </w:r>
      <w:r w:rsidR="00CF6FCD"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w:t>
      </w:r>
    </w:p>
    <w:p w14:paraId="62BB04E6" w14:textId="35C5C948" w:rsidR="002819D7" w:rsidRPr="005C5AC4" w:rsidRDefault="006904E0" w:rsidP="000372AD">
      <w:pPr>
        <w:spacing w:after="0" w:line="276" w:lineRule="auto"/>
        <w:ind w:right="72"/>
        <w:jc w:val="both"/>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pPr>
      <w:r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w:t>
      </w:r>
      <w:r w:rsidR="00060C79"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4</w:t>
      </w:r>
      <w:r w:rsidR="002819D7"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Schema se aplică pe întregul teritoriu al României.</w:t>
      </w:r>
    </w:p>
    <w:p w14:paraId="3BB7D069" w14:textId="77777777" w:rsidR="00046911" w:rsidRPr="005C5AC4" w:rsidRDefault="00046911" w:rsidP="000372AD">
      <w:pPr>
        <w:tabs>
          <w:tab w:val="left" w:pos="4212"/>
        </w:tabs>
        <w:spacing w:line="276" w:lineRule="auto"/>
        <w:jc w:val="center"/>
        <w:rPr>
          <w:rFonts w:ascii="Times New Roman" w:hAnsi="Times New Roman" w:cs="Times New Roman"/>
          <w:color w:val="000000" w:themeColor="text1"/>
          <w:sz w:val="24"/>
          <w:szCs w:val="24"/>
          <w:lang w:val="ro-RO"/>
        </w:rPr>
      </w:pPr>
    </w:p>
    <w:p w14:paraId="15C3125B" w14:textId="77777777" w:rsidR="00021DF0" w:rsidRPr="005C5AC4" w:rsidRDefault="00021DF0" w:rsidP="000372AD">
      <w:pPr>
        <w:tabs>
          <w:tab w:val="left" w:pos="4212"/>
        </w:tabs>
        <w:spacing w:line="276" w:lineRule="auto"/>
        <w:jc w:val="center"/>
        <w:rPr>
          <w:rFonts w:ascii="Times New Roman" w:hAnsi="Times New Roman" w:cs="Times New Roman"/>
          <w:b/>
          <w:color w:val="000000" w:themeColor="text1"/>
          <w:sz w:val="24"/>
          <w:szCs w:val="24"/>
          <w:lang w:val="ro-RO"/>
        </w:rPr>
      </w:pPr>
      <w:r w:rsidRPr="005C5AC4">
        <w:rPr>
          <w:rFonts w:ascii="Times New Roman" w:hAnsi="Times New Roman" w:cs="Times New Roman"/>
          <w:b/>
          <w:color w:val="000000" w:themeColor="text1"/>
          <w:sz w:val="24"/>
          <w:szCs w:val="24"/>
          <w:lang w:val="ro-RO"/>
        </w:rPr>
        <w:t>CAPITOLUL II</w:t>
      </w:r>
    </w:p>
    <w:p w14:paraId="77A3E819" w14:textId="77777777" w:rsidR="00021DF0" w:rsidRPr="005C5AC4" w:rsidRDefault="00021DF0"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Baza legală</w:t>
      </w:r>
    </w:p>
    <w:p w14:paraId="660C0C61" w14:textId="77777777" w:rsidR="00021DF0" w:rsidRPr="005C5AC4" w:rsidRDefault="00021DF0" w:rsidP="000372AD">
      <w:pPr>
        <w:tabs>
          <w:tab w:val="left" w:pos="4212"/>
        </w:tabs>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A86E62" w:rsidRPr="005C5AC4">
        <w:rPr>
          <w:rFonts w:ascii="Times New Roman" w:hAnsi="Times New Roman" w:cs="Times New Roman"/>
          <w:b/>
          <w:bCs/>
          <w:color w:val="000000" w:themeColor="text1"/>
          <w:sz w:val="24"/>
          <w:szCs w:val="24"/>
          <w:lang w:val="ro-RO"/>
        </w:rPr>
        <w:t>2</w:t>
      </w:r>
      <w:r w:rsidRPr="005C5AC4">
        <w:rPr>
          <w:rFonts w:ascii="Times New Roman" w:hAnsi="Times New Roman" w:cs="Times New Roman"/>
          <w:b/>
          <w:bCs/>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w:t>
      </w:r>
      <w:r w:rsidR="00F867F8"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Prezenta schemă este elaborată în conformitate cu:</w:t>
      </w:r>
    </w:p>
    <w:p w14:paraId="7743C478" w14:textId="7073B04F" w:rsidR="00021DF0" w:rsidRPr="005C5AC4" w:rsidRDefault="00021DF0" w:rsidP="000372AD">
      <w:pPr>
        <w:tabs>
          <w:tab w:val="left" w:pos="4212"/>
        </w:tabs>
        <w:spacing w:before="120" w:after="12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a) Planul național de redresare și reziliență al României;</w:t>
      </w:r>
    </w:p>
    <w:p w14:paraId="7DD52A9F" w14:textId="213FB838" w:rsidR="00021DF0" w:rsidRPr="005C5AC4" w:rsidRDefault="00021DF0" w:rsidP="000372AD">
      <w:pPr>
        <w:tabs>
          <w:tab w:val="left" w:pos="4212"/>
        </w:tabs>
        <w:spacing w:before="120" w:after="12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b) Ordonanța de urgență a Guvernului nr. 77/2014</w:t>
      </w:r>
      <w:r w:rsidR="00541BDC" w:rsidRPr="005C5AC4">
        <w:rPr>
          <w:rFonts w:ascii="Times New Roman" w:hAnsi="Times New Roman" w:cs="Times New Roman"/>
          <w:color w:val="000000" w:themeColor="text1"/>
          <w:sz w:val="24"/>
          <w:szCs w:val="24"/>
          <w:lang w:val="ro-RO"/>
        </w:rPr>
        <w:t xml:space="preserve"> </w:t>
      </w:r>
      <w:r w:rsidR="00146597" w:rsidRPr="005C5AC4">
        <w:rPr>
          <w:rFonts w:ascii="Times New Roman" w:hAnsi="Times New Roman" w:cs="Times New Roman"/>
          <w:color w:val="000000" w:themeColor="text1"/>
          <w:sz w:val="24"/>
          <w:szCs w:val="24"/>
          <w:lang w:val="ro-RO"/>
        </w:rPr>
        <w:t>privind procedurile naționale în domeniul ajutorului de stat, precum și pentru modificarea și completarea Legii concurenței nr. 21/1996,</w:t>
      </w:r>
      <w:r w:rsidR="00541BDC" w:rsidRPr="005C5AC4">
        <w:rPr>
          <w:rFonts w:ascii="Times New Roman" w:hAnsi="Times New Roman" w:cs="Times New Roman"/>
          <w:color w:val="000000" w:themeColor="text1"/>
          <w:sz w:val="24"/>
          <w:szCs w:val="24"/>
          <w:lang w:val="ro-RO"/>
        </w:rPr>
        <w:t xml:space="preserve"> aprobată cu modificări și completări prin Legea nr. 20/2015,</w:t>
      </w:r>
      <w:r w:rsidR="00146597" w:rsidRPr="005C5AC4">
        <w:rPr>
          <w:rFonts w:ascii="Times New Roman" w:hAnsi="Times New Roman" w:cs="Times New Roman"/>
          <w:color w:val="000000" w:themeColor="text1"/>
          <w:sz w:val="24"/>
          <w:szCs w:val="24"/>
          <w:lang w:val="ro-RO"/>
        </w:rPr>
        <w:t xml:space="preserve"> cu modificările și completările ulterioare</w:t>
      </w:r>
      <w:r w:rsidRPr="005C5AC4">
        <w:rPr>
          <w:rFonts w:ascii="Times New Roman" w:hAnsi="Times New Roman" w:cs="Times New Roman"/>
          <w:color w:val="000000" w:themeColor="text1"/>
          <w:sz w:val="24"/>
          <w:szCs w:val="24"/>
          <w:lang w:val="ro-RO"/>
        </w:rPr>
        <w:t>;</w:t>
      </w:r>
    </w:p>
    <w:p w14:paraId="75D11FDA" w14:textId="77777777" w:rsidR="00F351A1" w:rsidRPr="005C5AC4" w:rsidRDefault="00021DF0" w:rsidP="000372AD">
      <w:pPr>
        <w:spacing w:before="120" w:after="12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lastRenderedPageBreak/>
        <w:t xml:space="preserve">c) </w:t>
      </w:r>
      <w:r w:rsidR="00F351A1" w:rsidRPr="005C5AC4">
        <w:rPr>
          <w:rFonts w:ascii="Times New Roman" w:eastAsia="Times New Roman" w:hAnsi="Times New Roman" w:cs="Times New Roman"/>
          <w:color w:val="000000" w:themeColor="text1"/>
          <w:sz w:val="24"/>
          <w:szCs w:val="24"/>
          <w:bdr w:val="none" w:sz="0" w:space="0" w:color="auto" w:frame="1"/>
          <w:shd w:val="clear" w:color="auto" w:fill="FFFFFF"/>
          <w:lang w:val="ro-RO" w:eastAsia="ro-RO"/>
        </w:rPr>
        <w:t xml:space="preserve">Regulamentul (UE) nr. 1.407/2013 al Comisiei din 18 decembrie 2013 privind aplicarea articolelor 107 și 108 din Tratatul privind funcționarea Uniunii Europene (TFUE), cu modificările și completările ulterioare, denumit în continuare </w:t>
      </w:r>
      <w:bookmarkStart w:id="4" w:name="_Hlk105157248"/>
      <w:r w:rsidR="00F351A1" w:rsidRPr="005C5AC4">
        <w:rPr>
          <w:rFonts w:ascii="Times New Roman" w:eastAsia="Times New Roman" w:hAnsi="Times New Roman" w:cs="Times New Roman"/>
          <w:i/>
          <w:color w:val="000000" w:themeColor="text1"/>
          <w:sz w:val="24"/>
          <w:szCs w:val="24"/>
          <w:bdr w:val="none" w:sz="0" w:space="0" w:color="auto" w:frame="1"/>
          <w:shd w:val="clear" w:color="auto" w:fill="FFFFFF"/>
          <w:lang w:val="ro-RO" w:eastAsia="ro-RO"/>
        </w:rPr>
        <w:t>Regulamentul (UE) nr. 1.407/2013</w:t>
      </w:r>
      <w:bookmarkEnd w:id="4"/>
      <w:r w:rsidR="00A457C5" w:rsidRPr="005C5AC4">
        <w:rPr>
          <w:rFonts w:ascii="Times New Roman" w:hAnsi="Times New Roman" w:cs="Times New Roman"/>
          <w:color w:val="000000" w:themeColor="text1"/>
          <w:sz w:val="24"/>
          <w:szCs w:val="24"/>
          <w:lang w:val="ro-RO"/>
        </w:rPr>
        <w:t>;</w:t>
      </w:r>
      <w:r w:rsidR="00F351A1" w:rsidRPr="005C5AC4">
        <w:rPr>
          <w:rFonts w:ascii="Times New Roman" w:hAnsi="Times New Roman" w:cs="Times New Roman"/>
          <w:color w:val="000000" w:themeColor="text1"/>
          <w:sz w:val="24"/>
          <w:szCs w:val="24"/>
          <w:lang w:val="ro-RO"/>
        </w:rPr>
        <w:t xml:space="preserve"> </w:t>
      </w:r>
    </w:p>
    <w:p w14:paraId="72BFE567" w14:textId="77777777" w:rsidR="00FA514F" w:rsidRPr="005C5AC4" w:rsidRDefault="006E08F9" w:rsidP="000372AD">
      <w:pPr>
        <w:tabs>
          <w:tab w:val="left" w:pos="4212"/>
        </w:tabs>
        <w:spacing w:before="120" w:after="12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d</w:t>
      </w:r>
      <w:r w:rsidR="00FA514F" w:rsidRPr="005C5AC4">
        <w:rPr>
          <w:rFonts w:ascii="Times New Roman" w:hAnsi="Times New Roman" w:cs="Times New Roman"/>
          <w:color w:val="000000" w:themeColor="text1"/>
          <w:sz w:val="24"/>
          <w:szCs w:val="24"/>
          <w:lang w:val="ro-RO"/>
        </w:rPr>
        <w:t>) Legea</w:t>
      </w:r>
      <w:r w:rsidR="00613E69" w:rsidRPr="005C5AC4">
        <w:rPr>
          <w:rFonts w:ascii="Times New Roman" w:hAnsi="Times New Roman" w:cs="Times New Roman"/>
          <w:color w:val="000000" w:themeColor="text1"/>
          <w:sz w:val="24"/>
          <w:szCs w:val="24"/>
          <w:lang w:val="ro-RO"/>
        </w:rPr>
        <w:t xml:space="preserve"> nr.</w:t>
      </w:r>
      <w:r w:rsidR="00ED54ED" w:rsidRPr="005C5AC4">
        <w:rPr>
          <w:rFonts w:ascii="Times New Roman" w:hAnsi="Times New Roman" w:cs="Times New Roman"/>
          <w:color w:val="000000" w:themeColor="text1"/>
          <w:sz w:val="24"/>
          <w:szCs w:val="24"/>
          <w:lang w:val="ro-RO"/>
        </w:rPr>
        <w:t xml:space="preserve"> </w:t>
      </w:r>
      <w:r w:rsidR="00FA514F" w:rsidRPr="005C5AC4">
        <w:rPr>
          <w:rFonts w:ascii="Times New Roman" w:hAnsi="Times New Roman" w:cs="Times New Roman"/>
          <w:color w:val="000000" w:themeColor="text1"/>
          <w:sz w:val="24"/>
          <w:szCs w:val="24"/>
          <w:lang w:val="ro-RO"/>
        </w:rPr>
        <w:t xml:space="preserve">46/2008 </w:t>
      </w:r>
      <w:r w:rsidRPr="005C5AC4">
        <w:rPr>
          <w:rFonts w:ascii="Times New Roman" w:hAnsi="Times New Roman" w:cs="Times New Roman"/>
          <w:color w:val="000000" w:themeColor="text1"/>
          <w:sz w:val="24"/>
          <w:szCs w:val="24"/>
          <w:lang w:val="ro-RO"/>
        </w:rPr>
        <w:t xml:space="preserve">privind </w:t>
      </w:r>
      <w:r w:rsidR="00FA514F" w:rsidRPr="005C5AC4">
        <w:rPr>
          <w:rFonts w:ascii="Times New Roman" w:hAnsi="Times New Roman" w:cs="Times New Roman"/>
          <w:color w:val="000000" w:themeColor="text1"/>
          <w:sz w:val="24"/>
          <w:szCs w:val="24"/>
          <w:lang w:val="ro-RO"/>
        </w:rPr>
        <w:t>Codul Silvic</w:t>
      </w:r>
      <w:r w:rsidR="00613E69" w:rsidRPr="005C5AC4">
        <w:rPr>
          <w:rFonts w:ascii="Times New Roman" w:hAnsi="Times New Roman" w:cs="Times New Roman"/>
          <w:color w:val="000000" w:themeColor="text1"/>
          <w:sz w:val="24"/>
          <w:szCs w:val="24"/>
          <w:lang w:val="ro-RO"/>
        </w:rPr>
        <w:t>, republicată</w:t>
      </w:r>
      <w:r w:rsidRPr="005C5AC4">
        <w:rPr>
          <w:rFonts w:ascii="Times New Roman" w:hAnsi="Times New Roman" w:cs="Times New Roman"/>
          <w:color w:val="000000" w:themeColor="text1"/>
          <w:sz w:val="24"/>
          <w:szCs w:val="24"/>
          <w:lang w:val="ro-RO"/>
        </w:rPr>
        <w:t>,</w:t>
      </w:r>
      <w:r w:rsidR="00613E69" w:rsidRPr="005C5AC4">
        <w:rPr>
          <w:rFonts w:ascii="Times New Roman" w:hAnsi="Times New Roman" w:cs="Times New Roman"/>
          <w:color w:val="000000" w:themeColor="text1"/>
          <w:sz w:val="24"/>
          <w:szCs w:val="24"/>
          <w:lang w:val="ro-RO"/>
        </w:rPr>
        <w:t xml:space="preserve"> cu modificări</w:t>
      </w:r>
      <w:r w:rsidRPr="005C5AC4">
        <w:rPr>
          <w:rFonts w:ascii="Times New Roman" w:hAnsi="Times New Roman" w:cs="Times New Roman"/>
          <w:color w:val="000000" w:themeColor="text1"/>
          <w:sz w:val="24"/>
          <w:szCs w:val="24"/>
          <w:lang w:val="ro-RO"/>
        </w:rPr>
        <w:t>le</w:t>
      </w:r>
      <w:r w:rsidR="00613E69" w:rsidRPr="005C5AC4">
        <w:rPr>
          <w:rFonts w:ascii="Times New Roman" w:hAnsi="Times New Roman" w:cs="Times New Roman"/>
          <w:color w:val="000000" w:themeColor="text1"/>
          <w:sz w:val="24"/>
          <w:szCs w:val="24"/>
          <w:lang w:val="ro-RO"/>
        </w:rPr>
        <w:t xml:space="preserve"> și completări</w:t>
      </w:r>
      <w:r w:rsidRPr="005C5AC4">
        <w:rPr>
          <w:rFonts w:ascii="Times New Roman" w:hAnsi="Times New Roman" w:cs="Times New Roman"/>
          <w:color w:val="000000" w:themeColor="text1"/>
          <w:sz w:val="24"/>
          <w:szCs w:val="24"/>
          <w:lang w:val="ro-RO"/>
        </w:rPr>
        <w:t>le ulterioare</w:t>
      </w:r>
      <w:r w:rsidR="007E2606" w:rsidRPr="005C5AC4">
        <w:rPr>
          <w:rFonts w:ascii="Times New Roman" w:hAnsi="Times New Roman" w:cs="Times New Roman"/>
          <w:color w:val="000000" w:themeColor="text1"/>
          <w:sz w:val="24"/>
          <w:szCs w:val="24"/>
          <w:lang w:val="ro-RO"/>
        </w:rPr>
        <w:t>;</w:t>
      </w:r>
      <w:r w:rsidR="00FA514F" w:rsidRPr="005C5AC4">
        <w:rPr>
          <w:rFonts w:ascii="Times New Roman" w:hAnsi="Times New Roman" w:cs="Times New Roman"/>
          <w:color w:val="000000" w:themeColor="text1"/>
          <w:sz w:val="24"/>
          <w:szCs w:val="24"/>
          <w:lang w:val="ro-RO"/>
        </w:rPr>
        <w:t xml:space="preserve"> </w:t>
      </w:r>
    </w:p>
    <w:p w14:paraId="46D0A052" w14:textId="67EF6B23" w:rsidR="00C511C1" w:rsidRPr="005C5AC4" w:rsidRDefault="00C511C1" w:rsidP="000372AD">
      <w:pPr>
        <w:autoSpaceDE w:val="0"/>
        <w:autoSpaceDN w:val="0"/>
        <w:adjustRightInd w:val="0"/>
        <w:spacing w:before="120" w:after="12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e) Ordinul </w:t>
      </w:r>
      <w:r w:rsidR="00C43E29" w:rsidRPr="005C5AC4">
        <w:rPr>
          <w:rFonts w:ascii="Times New Roman" w:hAnsi="Times New Roman" w:cs="Times New Roman"/>
          <w:color w:val="000000" w:themeColor="text1"/>
          <w:sz w:val="24"/>
          <w:szCs w:val="24"/>
          <w:lang w:val="ro-RO"/>
        </w:rPr>
        <w:t>m</w:t>
      </w:r>
      <w:r w:rsidR="00023795" w:rsidRPr="005C5AC4">
        <w:rPr>
          <w:rFonts w:ascii="Times New Roman" w:hAnsi="Times New Roman" w:cs="Times New Roman"/>
          <w:color w:val="000000" w:themeColor="text1"/>
          <w:sz w:val="24"/>
          <w:szCs w:val="24"/>
          <w:lang w:val="ro-RO"/>
        </w:rPr>
        <w:t>inist</w:t>
      </w:r>
      <w:r w:rsidR="00C43E29" w:rsidRPr="005C5AC4">
        <w:rPr>
          <w:rFonts w:ascii="Times New Roman" w:hAnsi="Times New Roman" w:cs="Times New Roman"/>
          <w:color w:val="000000" w:themeColor="text1"/>
          <w:sz w:val="24"/>
          <w:szCs w:val="24"/>
          <w:lang w:val="ro-RO"/>
        </w:rPr>
        <w:t>rului</w:t>
      </w:r>
      <w:r w:rsidR="00023795" w:rsidRPr="005C5AC4">
        <w:rPr>
          <w:rFonts w:ascii="Times New Roman" w:hAnsi="Times New Roman" w:cs="Times New Roman"/>
          <w:color w:val="000000" w:themeColor="text1"/>
          <w:sz w:val="24"/>
          <w:szCs w:val="24"/>
          <w:lang w:val="ro-RO"/>
        </w:rPr>
        <w:t xml:space="preserve"> </w:t>
      </w:r>
      <w:r w:rsidR="00C43E29" w:rsidRPr="005C5AC4">
        <w:rPr>
          <w:rFonts w:ascii="Times New Roman" w:hAnsi="Times New Roman" w:cs="Times New Roman"/>
          <w:color w:val="000000" w:themeColor="text1"/>
          <w:sz w:val="24"/>
          <w:szCs w:val="24"/>
          <w:lang w:val="ro-RO"/>
        </w:rPr>
        <w:t xml:space="preserve">agriculturii </w:t>
      </w:r>
      <w:r w:rsidR="00023795" w:rsidRPr="005C5AC4">
        <w:rPr>
          <w:rFonts w:ascii="Times New Roman" w:hAnsi="Times New Roman" w:cs="Times New Roman"/>
          <w:color w:val="000000" w:themeColor="text1"/>
          <w:sz w:val="24"/>
          <w:szCs w:val="24"/>
          <w:lang w:val="ro-RO"/>
        </w:rPr>
        <w:t xml:space="preserve">și </w:t>
      </w:r>
      <w:r w:rsidR="00C43E29" w:rsidRPr="005C5AC4">
        <w:rPr>
          <w:rFonts w:ascii="Times New Roman" w:hAnsi="Times New Roman" w:cs="Times New Roman"/>
          <w:color w:val="000000" w:themeColor="text1"/>
          <w:sz w:val="24"/>
          <w:szCs w:val="24"/>
          <w:lang w:val="ro-RO"/>
        </w:rPr>
        <w:t>dezvoltării r</w:t>
      </w:r>
      <w:r w:rsidR="00023795" w:rsidRPr="005C5AC4">
        <w:rPr>
          <w:rFonts w:ascii="Times New Roman" w:hAnsi="Times New Roman" w:cs="Times New Roman"/>
          <w:color w:val="000000" w:themeColor="text1"/>
          <w:sz w:val="24"/>
          <w:szCs w:val="24"/>
          <w:lang w:val="ro-RO"/>
        </w:rPr>
        <w:t>urale</w:t>
      </w:r>
      <w:r w:rsidR="00A37EDD"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nr.</w:t>
      </w:r>
      <w:r w:rsidR="00541BDC"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766/2007 pentru aprobarea 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00902F5D"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w:t>
      </w:r>
    </w:p>
    <w:p w14:paraId="4CA34606" w14:textId="77777777" w:rsidR="00C511C1" w:rsidRPr="005C5AC4" w:rsidRDefault="00C511C1" w:rsidP="000372AD">
      <w:pPr>
        <w:spacing w:after="120" w:line="276" w:lineRule="auto"/>
        <w:jc w:val="both"/>
        <w:rPr>
          <w:rFonts w:ascii="Times New Roman" w:hAnsi="Times New Roman" w:cs="Times New Roman"/>
          <w:color w:val="000000" w:themeColor="text1"/>
          <w:sz w:val="24"/>
          <w:szCs w:val="24"/>
          <w:lang w:val="ro-RO"/>
        </w:rPr>
      </w:pPr>
    </w:p>
    <w:p w14:paraId="2EC24506" w14:textId="77777777" w:rsidR="00904DD4" w:rsidRPr="005C5AC4" w:rsidRDefault="00904DD4" w:rsidP="000372AD">
      <w:pPr>
        <w:tabs>
          <w:tab w:val="left" w:pos="4212"/>
        </w:tabs>
        <w:spacing w:line="276" w:lineRule="auto"/>
        <w:jc w:val="center"/>
        <w:rPr>
          <w:rFonts w:ascii="Times New Roman" w:hAnsi="Times New Roman" w:cs="Times New Roman"/>
          <w:b/>
          <w:color w:val="000000" w:themeColor="text1"/>
          <w:sz w:val="24"/>
          <w:szCs w:val="24"/>
          <w:lang w:val="ro-RO"/>
        </w:rPr>
      </w:pPr>
      <w:r w:rsidRPr="005C5AC4">
        <w:rPr>
          <w:rFonts w:ascii="Times New Roman" w:hAnsi="Times New Roman" w:cs="Times New Roman"/>
          <w:b/>
          <w:color w:val="000000" w:themeColor="text1"/>
          <w:sz w:val="24"/>
          <w:szCs w:val="24"/>
          <w:lang w:val="ro-RO"/>
        </w:rPr>
        <w:t>CAPITOLUL III</w:t>
      </w:r>
    </w:p>
    <w:p w14:paraId="6DDEBFC8" w14:textId="77777777" w:rsidR="00904DD4" w:rsidRPr="005C5AC4" w:rsidRDefault="00904DD4"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Obiectivul și scopul schemei de ajutor de minimis</w:t>
      </w:r>
    </w:p>
    <w:p w14:paraId="15705C3C" w14:textId="28FBB833" w:rsidR="00BA5E34" w:rsidRPr="005C5AC4" w:rsidRDefault="00904DD4" w:rsidP="00BA5E34">
      <w:pPr>
        <w:tabs>
          <w:tab w:val="left" w:pos="4212"/>
        </w:tabs>
        <w:spacing w:before="120" w:after="120" w:line="276" w:lineRule="auto"/>
        <w:jc w:val="both"/>
        <w:rPr>
          <w:rStyle w:val="spa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b/>
          <w:bCs/>
          <w:color w:val="000000" w:themeColor="text1"/>
          <w:sz w:val="24"/>
          <w:szCs w:val="24"/>
          <w:lang w:val="ro-RO"/>
        </w:rPr>
        <w:t xml:space="preserve">Art. </w:t>
      </w:r>
      <w:r w:rsidR="00A86E62" w:rsidRPr="005C5AC4">
        <w:rPr>
          <w:rFonts w:ascii="Times New Roman" w:hAnsi="Times New Roman" w:cs="Times New Roman"/>
          <w:b/>
          <w:bCs/>
          <w:color w:val="000000" w:themeColor="text1"/>
          <w:sz w:val="24"/>
          <w:szCs w:val="24"/>
          <w:lang w:val="ro-RO"/>
        </w:rPr>
        <w:t>3</w:t>
      </w:r>
      <w:r w:rsidRPr="005C5AC4">
        <w:rPr>
          <w:rFonts w:ascii="Times New Roman" w:hAnsi="Times New Roman" w:cs="Times New Roman"/>
          <w:color w:val="000000" w:themeColor="text1"/>
          <w:sz w:val="24"/>
          <w:szCs w:val="24"/>
          <w:lang w:val="ro-RO"/>
        </w:rPr>
        <w:t xml:space="preserve"> </w:t>
      </w:r>
      <w:r w:rsidR="00642D7E"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w:t>
      </w:r>
      <w:bookmarkStart w:id="5" w:name="_Hlk142490720"/>
      <w:r w:rsidR="00BA5E34" w:rsidRPr="005C5AC4">
        <w:rPr>
          <w:rFonts w:ascii="Times New Roman" w:hAnsi="Times New Roman" w:cs="Times New Roman"/>
          <w:bCs/>
          <w:color w:val="000000" w:themeColor="text1"/>
          <w:sz w:val="24"/>
          <w:szCs w:val="24"/>
          <w:lang w:val="ro-RO"/>
        </w:rPr>
        <w:t>(1) Obiectivul schemei îl reprezintă refacerea potențialului forestier prin împădurirea suprafețelor situate în fondul forestier național care au fost afectate de incendii forestiere, fenomene meteorologice nefavorabile care pot fi asimilate unei calamități naturale, de infestări ale plantelor cu organisme dăunătoare și de evenimente catastrofale. Prin acest obiectiv se vor putea atinge și alte obiective, respectiv reducerea impactului schimbărilor climatice și mărirea cantității de carbon sechestrat, conservarea biodiversității, gestionarea durabilă a pădurilor și dezvoltarea continuă a funcţiilor ecologice şi sociale ale pădurilor,</w:t>
      </w:r>
      <w:r w:rsidR="00BA5E34" w:rsidRPr="005C5AC4">
        <w:rPr>
          <w:rStyle w:val="spar"/>
          <w:rFonts w:ascii="Times New Roman" w:hAnsi="Times New Roman" w:cs="Times New Roman"/>
          <w:color w:val="000000" w:themeColor="text1"/>
          <w:sz w:val="24"/>
          <w:szCs w:val="24"/>
          <w:bdr w:val="none" w:sz="0" w:space="0" w:color="auto" w:frame="1"/>
          <w:shd w:val="clear" w:color="auto" w:fill="FFFFFF"/>
          <w:lang w:val="ro-RO"/>
        </w:rPr>
        <w:t xml:space="preserve"> care este în conformitate cu Strategia Națională pentru Păduri 2030.</w:t>
      </w:r>
    </w:p>
    <w:p w14:paraId="1B622A10" w14:textId="248AF704" w:rsidR="00BA5E34" w:rsidRPr="005C5AC4" w:rsidRDefault="009B0CBD" w:rsidP="002B719E">
      <w:pPr>
        <w:spacing w:after="0" w:line="276" w:lineRule="auto"/>
        <w:jc w:val="both"/>
        <w:rPr>
          <w:rStyle w:val="spa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(2)</w:t>
      </w:r>
      <w:r w:rsidR="00751BB7" w:rsidRPr="005C5AC4">
        <w:rPr>
          <w:rFonts w:ascii="Times New Roman" w:hAnsi="Times New Roman" w:cs="Times New Roman"/>
          <w:color w:val="000000" w:themeColor="text1"/>
          <w:sz w:val="24"/>
          <w:szCs w:val="24"/>
          <w:lang w:val="ro-RO"/>
        </w:rPr>
        <w:t xml:space="preserve"> </w:t>
      </w:r>
      <w:r w:rsidR="00060C79" w:rsidRPr="005C5AC4">
        <w:rPr>
          <w:rFonts w:ascii="Times New Roman" w:hAnsi="Times New Roman" w:cs="Times New Roman"/>
          <w:color w:val="000000" w:themeColor="text1"/>
          <w:sz w:val="24"/>
          <w:szCs w:val="24"/>
          <w:lang w:val="ro-RO"/>
        </w:rPr>
        <w:t>Investiția contribuie în proporție de 100% la obiectivele asumate pentru realizarea indicatorilor din domeniul climei și în proporție de 0% pentru realizarea indicatorilor din domeniul digital.</w:t>
      </w:r>
    </w:p>
    <w:p w14:paraId="1FF477EA" w14:textId="0233108D" w:rsidR="00DE6282" w:rsidRPr="005C5AC4" w:rsidRDefault="00642D7E" w:rsidP="000372AD">
      <w:pPr>
        <w:tabs>
          <w:tab w:val="left" w:pos="4212"/>
        </w:tabs>
        <w:spacing w:before="120" w:after="12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00751BB7" w:rsidRPr="005C5AC4">
        <w:rPr>
          <w:rFonts w:ascii="Times New Roman" w:hAnsi="Times New Roman" w:cs="Times New Roman"/>
          <w:color w:val="000000" w:themeColor="text1"/>
          <w:sz w:val="24"/>
          <w:szCs w:val="24"/>
          <w:lang w:val="ro-RO"/>
        </w:rPr>
        <w:t>3</w:t>
      </w:r>
      <w:r w:rsidRPr="005C5AC4">
        <w:rPr>
          <w:rFonts w:ascii="Times New Roman" w:hAnsi="Times New Roman" w:cs="Times New Roman"/>
          <w:color w:val="000000" w:themeColor="text1"/>
          <w:sz w:val="24"/>
          <w:szCs w:val="24"/>
          <w:lang w:val="ro-RO"/>
        </w:rPr>
        <w:t xml:space="preserve">) </w:t>
      </w:r>
      <w:r w:rsidR="00E53524" w:rsidRPr="005C5AC4">
        <w:rPr>
          <w:rFonts w:ascii="Times New Roman" w:hAnsi="Times New Roman" w:cs="Times New Roman"/>
          <w:color w:val="000000" w:themeColor="text1"/>
          <w:sz w:val="24"/>
          <w:szCs w:val="24"/>
          <w:lang w:val="ro-RO"/>
        </w:rPr>
        <w:t xml:space="preserve">Scopul </w:t>
      </w:r>
      <w:r w:rsidR="00A94BF7" w:rsidRPr="005C5AC4">
        <w:rPr>
          <w:rFonts w:ascii="Times New Roman" w:hAnsi="Times New Roman" w:cs="Times New Roman"/>
          <w:color w:val="000000" w:themeColor="text1"/>
          <w:sz w:val="24"/>
          <w:szCs w:val="24"/>
          <w:lang w:val="ro-RO"/>
        </w:rPr>
        <w:t xml:space="preserve">prezentei </w:t>
      </w:r>
      <w:r w:rsidR="00E53524" w:rsidRPr="005C5AC4">
        <w:rPr>
          <w:rFonts w:ascii="Times New Roman" w:hAnsi="Times New Roman" w:cs="Times New Roman"/>
          <w:color w:val="000000" w:themeColor="text1"/>
          <w:sz w:val="24"/>
          <w:szCs w:val="24"/>
          <w:lang w:val="ro-RO"/>
        </w:rPr>
        <w:t xml:space="preserve">scheme </w:t>
      </w:r>
      <w:r w:rsidR="00E53524" w:rsidRPr="005C5AC4">
        <w:rPr>
          <w:rFonts w:ascii="Times New Roman" w:hAnsi="Times New Roman" w:cs="Times New Roman"/>
          <w:iCs/>
          <w:color w:val="000000" w:themeColor="text1"/>
          <w:sz w:val="24"/>
          <w:szCs w:val="24"/>
          <w:lang w:val="ro-RO"/>
        </w:rPr>
        <w:t>î</w:t>
      </w:r>
      <w:r w:rsidR="00E53524" w:rsidRPr="005C5AC4">
        <w:rPr>
          <w:rFonts w:ascii="Times New Roman" w:hAnsi="Times New Roman" w:cs="Times New Roman"/>
          <w:color w:val="000000" w:themeColor="text1"/>
          <w:sz w:val="24"/>
          <w:szCs w:val="24"/>
          <w:lang w:val="ro-RO"/>
        </w:rPr>
        <w:t xml:space="preserve">l reprezintă acordarea unui sprijin financiar nerambursabil deținătorilor publici și privați de terenuri forestiere, precum și formelor asociative ale acestora, </w:t>
      </w:r>
      <w:r w:rsidR="00256EB6" w:rsidRPr="005C5AC4">
        <w:rPr>
          <w:rFonts w:ascii="Times New Roman" w:hAnsi="Times New Roman" w:cs="Times New Roman"/>
          <w:color w:val="000000" w:themeColor="text1"/>
          <w:sz w:val="24"/>
          <w:szCs w:val="24"/>
          <w:lang w:val="ro-RO"/>
        </w:rPr>
        <w:t>pentru decontarea lucrăril</w:t>
      </w:r>
      <w:r w:rsidR="009106F2" w:rsidRPr="005C5AC4">
        <w:rPr>
          <w:rFonts w:ascii="Times New Roman" w:hAnsi="Times New Roman" w:cs="Times New Roman"/>
          <w:color w:val="000000" w:themeColor="text1"/>
          <w:sz w:val="24"/>
          <w:szCs w:val="24"/>
          <w:lang w:val="ro-RO"/>
        </w:rPr>
        <w:t>or</w:t>
      </w:r>
      <w:r w:rsidR="00256EB6" w:rsidRPr="005C5AC4">
        <w:rPr>
          <w:rFonts w:ascii="Times New Roman" w:hAnsi="Times New Roman" w:cs="Times New Roman"/>
          <w:color w:val="000000" w:themeColor="text1"/>
          <w:sz w:val="24"/>
          <w:szCs w:val="24"/>
          <w:lang w:val="ro-RO"/>
        </w:rPr>
        <w:t xml:space="preserve"> de reîmpădurire inițiate, efectuate, recepționate și plătite în perioada 1 februarie 2020 – </w:t>
      </w:r>
      <w:r w:rsidR="002D738D" w:rsidRPr="005C5AC4">
        <w:rPr>
          <w:rFonts w:ascii="Times New Roman" w:hAnsi="Times New Roman" w:cs="Times New Roman"/>
          <w:color w:val="000000" w:themeColor="text1"/>
          <w:sz w:val="24"/>
          <w:szCs w:val="24"/>
          <w:lang w:val="ro-RO"/>
        </w:rPr>
        <w:t>31 mai</w:t>
      </w:r>
      <w:r w:rsidR="00256EB6" w:rsidRPr="005C5AC4">
        <w:rPr>
          <w:rFonts w:ascii="Times New Roman" w:hAnsi="Times New Roman" w:cs="Times New Roman"/>
          <w:color w:val="000000" w:themeColor="text1"/>
          <w:sz w:val="24"/>
          <w:szCs w:val="24"/>
          <w:lang w:val="ro-RO"/>
        </w:rPr>
        <w:t xml:space="preserve"> 2023 pentru refacerea potențialului forestier, prin împădurirea terenurilor situate în fondul forestier național care au fost afectate de incendii forestiere, fenomene meteorologice nefavorabile care pot fi asimilate unei calamități naturale, de infestări ale plantelor cu organisme dăunătoare și de evenimente catastrofale</w:t>
      </w:r>
      <w:r w:rsidR="00E53524" w:rsidRPr="005C5AC4">
        <w:rPr>
          <w:rFonts w:ascii="Times New Roman" w:hAnsi="Times New Roman" w:cs="Times New Roman"/>
          <w:color w:val="000000" w:themeColor="text1"/>
          <w:sz w:val="24"/>
          <w:szCs w:val="24"/>
          <w:lang w:val="ro-RO"/>
        </w:rPr>
        <w:t>, precum și pentru decontarea lucrărilor de întreținere a acestor plantații până la închiderea stării de masiv, fără a depăși termenul de implementare a schemei, prevăzut la art. 1</w:t>
      </w:r>
      <w:r w:rsidR="00121004" w:rsidRPr="005C5AC4">
        <w:rPr>
          <w:rFonts w:ascii="Times New Roman" w:hAnsi="Times New Roman" w:cs="Times New Roman"/>
          <w:color w:val="000000" w:themeColor="text1"/>
          <w:sz w:val="24"/>
          <w:szCs w:val="24"/>
          <w:lang w:val="ro-RO"/>
        </w:rPr>
        <w:t>3</w:t>
      </w:r>
      <w:bookmarkEnd w:id="5"/>
      <w:r w:rsidR="00E53524" w:rsidRPr="005C5AC4">
        <w:rPr>
          <w:rFonts w:ascii="Times New Roman" w:hAnsi="Times New Roman" w:cs="Times New Roman"/>
          <w:color w:val="000000" w:themeColor="text1"/>
          <w:sz w:val="24"/>
          <w:szCs w:val="24"/>
          <w:lang w:val="ro-RO"/>
        </w:rPr>
        <w:t xml:space="preserve">. </w:t>
      </w:r>
    </w:p>
    <w:p w14:paraId="6F5DDE35" w14:textId="64D8890E" w:rsidR="00DE6282" w:rsidRPr="005C5AC4" w:rsidRDefault="00A94BF7" w:rsidP="000372AD">
      <w:pPr>
        <w:tabs>
          <w:tab w:val="left" w:pos="4212"/>
        </w:tabs>
        <w:spacing w:before="120" w:after="12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Cs/>
          <w:color w:val="000000" w:themeColor="text1"/>
          <w:sz w:val="24"/>
          <w:szCs w:val="24"/>
          <w:lang w:val="ro-RO"/>
        </w:rPr>
        <w:t>(</w:t>
      </w:r>
      <w:r w:rsidR="00751BB7" w:rsidRPr="005C5AC4">
        <w:rPr>
          <w:rFonts w:ascii="Times New Roman" w:hAnsi="Times New Roman" w:cs="Times New Roman"/>
          <w:bCs/>
          <w:color w:val="000000" w:themeColor="text1"/>
          <w:sz w:val="24"/>
          <w:szCs w:val="24"/>
          <w:lang w:val="ro-RO"/>
        </w:rPr>
        <w:t>4</w:t>
      </w:r>
      <w:r w:rsidRPr="005C5AC4">
        <w:rPr>
          <w:rFonts w:ascii="Times New Roman" w:hAnsi="Times New Roman" w:cs="Times New Roman"/>
          <w:bCs/>
          <w:color w:val="000000" w:themeColor="text1"/>
          <w:sz w:val="24"/>
          <w:szCs w:val="24"/>
          <w:lang w:val="ro-RO"/>
        </w:rPr>
        <w:t>)</w:t>
      </w:r>
      <w:r w:rsidR="00AD27C3" w:rsidRPr="005C5AC4">
        <w:rPr>
          <w:rFonts w:ascii="Times New Roman" w:hAnsi="Times New Roman" w:cs="Times New Roman"/>
          <w:bCs/>
          <w:color w:val="000000" w:themeColor="text1"/>
          <w:sz w:val="24"/>
          <w:szCs w:val="24"/>
          <w:lang w:val="ro-RO"/>
        </w:rPr>
        <w:t xml:space="preserve"> Schema conduce la atingerea indicatorului privind  supraf</w:t>
      </w:r>
      <w:r w:rsidR="002F3479" w:rsidRPr="005C5AC4">
        <w:rPr>
          <w:rFonts w:ascii="Times New Roman" w:hAnsi="Times New Roman" w:cs="Times New Roman"/>
          <w:bCs/>
          <w:color w:val="000000" w:themeColor="text1"/>
          <w:sz w:val="24"/>
          <w:szCs w:val="24"/>
          <w:lang w:val="ro-RO"/>
        </w:rPr>
        <w:t xml:space="preserve">ața </w:t>
      </w:r>
      <w:r w:rsidR="00AD27C3" w:rsidRPr="005C5AC4">
        <w:rPr>
          <w:rFonts w:ascii="Times New Roman" w:hAnsi="Times New Roman" w:cs="Times New Roman"/>
          <w:bCs/>
          <w:color w:val="000000" w:themeColor="text1"/>
          <w:sz w:val="24"/>
          <w:szCs w:val="24"/>
          <w:lang w:val="ro-RO"/>
        </w:rPr>
        <w:t>de teren reîmpădurit</w:t>
      </w:r>
      <w:r w:rsidR="002F3479" w:rsidRPr="005C5AC4">
        <w:rPr>
          <w:rFonts w:ascii="Times New Roman" w:hAnsi="Times New Roman" w:cs="Times New Roman"/>
          <w:bCs/>
          <w:color w:val="000000" w:themeColor="text1"/>
          <w:sz w:val="24"/>
          <w:szCs w:val="24"/>
          <w:lang w:val="ro-RO"/>
        </w:rPr>
        <w:t>ă</w:t>
      </w:r>
      <w:r w:rsidR="00AD27C3" w:rsidRPr="005C5AC4">
        <w:rPr>
          <w:rFonts w:ascii="Times New Roman" w:hAnsi="Times New Roman" w:cs="Times New Roman"/>
          <w:bCs/>
          <w:color w:val="000000" w:themeColor="text1"/>
          <w:sz w:val="24"/>
          <w:szCs w:val="24"/>
          <w:lang w:val="ro-RO"/>
        </w:rPr>
        <w:t xml:space="preserve"> (ha) după data de 1 februarie 2020 și până la data de </w:t>
      </w:r>
      <w:r w:rsidR="002D738D" w:rsidRPr="005C5AC4">
        <w:rPr>
          <w:rFonts w:ascii="Times New Roman" w:hAnsi="Times New Roman" w:cs="Times New Roman"/>
          <w:bCs/>
          <w:color w:val="000000" w:themeColor="text1"/>
          <w:sz w:val="24"/>
          <w:szCs w:val="24"/>
          <w:lang w:val="ro-RO"/>
        </w:rPr>
        <w:t>31 mai</w:t>
      </w:r>
      <w:r w:rsidR="00AD27C3" w:rsidRPr="005C5AC4">
        <w:rPr>
          <w:rFonts w:ascii="Times New Roman" w:hAnsi="Times New Roman" w:cs="Times New Roman"/>
          <w:bCs/>
          <w:color w:val="000000" w:themeColor="text1"/>
          <w:sz w:val="24"/>
          <w:szCs w:val="24"/>
          <w:lang w:val="ro-RO"/>
        </w:rPr>
        <w:t xml:space="preserve"> 2023</w:t>
      </w:r>
      <w:r w:rsidR="002F3479" w:rsidRPr="005C5AC4">
        <w:rPr>
          <w:rFonts w:ascii="Times New Roman" w:hAnsi="Times New Roman" w:cs="Times New Roman"/>
          <w:bCs/>
          <w:color w:val="000000" w:themeColor="text1"/>
          <w:sz w:val="24"/>
          <w:szCs w:val="24"/>
          <w:lang w:val="ro-RO"/>
        </w:rPr>
        <w:t xml:space="preserve">, având în vedere </w:t>
      </w:r>
      <w:r w:rsidRPr="005C5AC4">
        <w:rPr>
          <w:rFonts w:ascii="Times New Roman" w:hAnsi="Times New Roman" w:cs="Times New Roman"/>
          <w:bCs/>
          <w:color w:val="000000" w:themeColor="text1"/>
          <w:sz w:val="24"/>
          <w:szCs w:val="24"/>
          <w:lang w:val="ro-RO"/>
        </w:rPr>
        <w:t>c</w:t>
      </w:r>
      <w:r w:rsidR="002F3479" w:rsidRPr="005C5AC4">
        <w:rPr>
          <w:rFonts w:ascii="Times New Roman" w:hAnsi="Times New Roman" w:cs="Times New Roman"/>
          <w:color w:val="000000" w:themeColor="text1"/>
          <w:sz w:val="24"/>
          <w:szCs w:val="24"/>
          <w:lang w:val="ro-RO"/>
        </w:rPr>
        <w:t>alendarul propus pentru Investiția 1. Campania națională de împădurire și reîmpădurire prin PNRR</w:t>
      </w:r>
      <w:r w:rsidR="009106F2" w:rsidRPr="005C5AC4">
        <w:rPr>
          <w:rFonts w:ascii="Times New Roman" w:hAnsi="Times New Roman" w:cs="Times New Roman"/>
          <w:color w:val="000000" w:themeColor="text1"/>
          <w:sz w:val="24"/>
          <w:szCs w:val="24"/>
          <w:lang w:val="ro-RO"/>
        </w:rPr>
        <w:t>,</w:t>
      </w:r>
      <w:r w:rsidR="002F3479" w:rsidRPr="005C5AC4">
        <w:rPr>
          <w:rFonts w:ascii="Times New Roman" w:hAnsi="Times New Roman" w:cs="Times New Roman"/>
          <w:color w:val="000000" w:themeColor="text1"/>
          <w:sz w:val="24"/>
          <w:szCs w:val="24"/>
          <w:lang w:val="ro-RO"/>
        </w:rPr>
        <w:t xml:space="preserve"> </w:t>
      </w:r>
      <w:r w:rsidR="006E5C99" w:rsidRPr="005C5AC4">
        <w:rPr>
          <w:rFonts w:ascii="Times New Roman" w:hAnsi="Times New Roman" w:cs="Times New Roman"/>
          <w:color w:val="000000" w:themeColor="text1"/>
          <w:sz w:val="24"/>
          <w:szCs w:val="24"/>
          <w:lang w:val="ro-RO"/>
        </w:rPr>
        <w:t xml:space="preserve">care </w:t>
      </w:r>
      <w:r w:rsidR="002F3479" w:rsidRPr="005C5AC4">
        <w:rPr>
          <w:rFonts w:ascii="Times New Roman" w:hAnsi="Times New Roman" w:cs="Times New Roman"/>
          <w:color w:val="000000" w:themeColor="text1"/>
          <w:sz w:val="24"/>
          <w:szCs w:val="24"/>
          <w:lang w:val="ro-RO"/>
        </w:rPr>
        <w:t>menționează realizarea a cel pu</w:t>
      </w:r>
      <w:r w:rsidR="009106F2" w:rsidRPr="005C5AC4">
        <w:rPr>
          <w:rFonts w:ascii="Times New Roman" w:hAnsi="Times New Roman" w:cs="Times New Roman"/>
          <w:color w:val="000000" w:themeColor="text1"/>
          <w:sz w:val="24"/>
          <w:szCs w:val="24"/>
          <w:lang w:val="ro-RO"/>
        </w:rPr>
        <w:t>ț</w:t>
      </w:r>
      <w:r w:rsidR="002F3479" w:rsidRPr="005C5AC4">
        <w:rPr>
          <w:rFonts w:ascii="Times New Roman" w:hAnsi="Times New Roman" w:cs="Times New Roman"/>
          <w:color w:val="000000" w:themeColor="text1"/>
          <w:sz w:val="24"/>
          <w:szCs w:val="24"/>
          <w:lang w:val="ro-RO"/>
        </w:rPr>
        <w:t>in 25.000 ha suprafețe noi de teren împădurite sau reîmpădurite până la 31.12.2023, iar până la 30.06.2026 realizarea a 56.000 ha suprafețe noi de teren împădurite sau reîmpădurite.</w:t>
      </w:r>
      <w:bookmarkStart w:id="6" w:name="_Hlk105662012"/>
    </w:p>
    <w:p w14:paraId="7F228180" w14:textId="3BFE8727" w:rsidR="0079313D" w:rsidRPr="005C5AC4" w:rsidRDefault="0069423D" w:rsidP="000372AD">
      <w:pPr>
        <w:tabs>
          <w:tab w:val="left" w:pos="4212"/>
        </w:tabs>
        <w:spacing w:before="240"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color w:val="000000" w:themeColor="text1"/>
          <w:sz w:val="24"/>
          <w:szCs w:val="24"/>
          <w:lang w:val="ro-RO"/>
        </w:rPr>
        <w:t xml:space="preserve">Art. </w:t>
      </w:r>
      <w:r w:rsidR="00A86E62" w:rsidRPr="005C5AC4">
        <w:rPr>
          <w:rFonts w:ascii="Times New Roman" w:hAnsi="Times New Roman" w:cs="Times New Roman"/>
          <w:b/>
          <w:color w:val="000000" w:themeColor="text1"/>
          <w:sz w:val="24"/>
          <w:szCs w:val="24"/>
          <w:lang w:val="ro-RO"/>
        </w:rPr>
        <w:t>4</w:t>
      </w:r>
      <w:r w:rsidR="00601B86" w:rsidRPr="005C5AC4">
        <w:rPr>
          <w:rFonts w:ascii="Times New Roman" w:hAnsi="Times New Roman" w:cs="Times New Roman"/>
          <w:bCs/>
          <w:color w:val="000000" w:themeColor="text1"/>
          <w:sz w:val="24"/>
          <w:szCs w:val="24"/>
          <w:lang w:val="ro-RO"/>
        </w:rPr>
        <w:t xml:space="preserve"> </w:t>
      </w:r>
      <w:r w:rsidR="0079313D" w:rsidRPr="005C5AC4">
        <w:rPr>
          <w:rFonts w:ascii="Times New Roman" w:hAnsi="Times New Roman" w:cs="Times New Roman"/>
          <w:bCs/>
          <w:color w:val="000000" w:themeColor="text1"/>
          <w:sz w:val="24"/>
          <w:szCs w:val="24"/>
          <w:lang w:val="ro-RO"/>
        </w:rPr>
        <w:t>–</w:t>
      </w:r>
      <w:r w:rsidRPr="005C5AC4">
        <w:rPr>
          <w:rFonts w:ascii="Times New Roman" w:hAnsi="Times New Roman" w:cs="Times New Roman"/>
          <w:bCs/>
          <w:color w:val="000000" w:themeColor="text1"/>
          <w:sz w:val="24"/>
          <w:szCs w:val="24"/>
          <w:lang w:val="ro-RO"/>
        </w:rPr>
        <w:t xml:space="preserve"> </w:t>
      </w:r>
      <w:r w:rsidR="0079313D" w:rsidRPr="005C5AC4">
        <w:rPr>
          <w:rFonts w:ascii="Times New Roman" w:hAnsi="Times New Roman" w:cs="Times New Roman"/>
          <w:bCs/>
          <w:color w:val="000000" w:themeColor="text1"/>
          <w:sz w:val="24"/>
          <w:szCs w:val="24"/>
          <w:lang w:val="ro-RO"/>
        </w:rPr>
        <w:t>La r</w:t>
      </w:r>
      <w:r w:rsidR="00601B86" w:rsidRPr="005C5AC4">
        <w:rPr>
          <w:rFonts w:ascii="Times New Roman" w:hAnsi="Times New Roman" w:cs="Times New Roman"/>
          <w:bCs/>
          <w:color w:val="000000" w:themeColor="text1"/>
          <w:sz w:val="24"/>
          <w:szCs w:val="24"/>
          <w:lang w:val="ro-RO"/>
        </w:rPr>
        <w:t xml:space="preserve">ealizarea obiectivului menționat la </w:t>
      </w:r>
      <w:r w:rsidRPr="005C5AC4">
        <w:rPr>
          <w:rFonts w:ascii="Times New Roman" w:hAnsi="Times New Roman" w:cs="Times New Roman"/>
          <w:bCs/>
          <w:color w:val="000000" w:themeColor="text1"/>
          <w:sz w:val="24"/>
          <w:szCs w:val="24"/>
          <w:lang w:val="ro-RO"/>
        </w:rPr>
        <w:t>ar</w:t>
      </w:r>
      <w:r w:rsidR="00A86E62" w:rsidRPr="005C5AC4">
        <w:rPr>
          <w:rFonts w:ascii="Times New Roman" w:hAnsi="Times New Roman" w:cs="Times New Roman"/>
          <w:bCs/>
          <w:color w:val="000000" w:themeColor="text1"/>
          <w:sz w:val="24"/>
          <w:szCs w:val="24"/>
          <w:lang w:val="ro-RO"/>
        </w:rPr>
        <w:t>t</w:t>
      </w:r>
      <w:r w:rsidRPr="005C5AC4">
        <w:rPr>
          <w:rFonts w:ascii="Times New Roman" w:hAnsi="Times New Roman" w:cs="Times New Roman"/>
          <w:bCs/>
          <w:color w:val="000000" w:themeColor="text1"/>
          <w:sz w:val="24"/>
          <w:szCs w:val="24"/>
          <w:lang w:val="ro-RO"/>
        </w:rPr>
        <w:t xml:space="preserve">. </w:t>
      </w:r>
      <w:r w:rsidR="00A86E62" w:rsidRPr="005C5AC4">
        <w:rPr>
          <w:rFonts w:ascii="Times New Roman" w:hAnsi="Times New Roman" w:cs="Times New Roman"/>
          <w:bCs/>
          <w:color w:val="000000" w:themeColor="text1"/>
          <w:sz w:val="24"/>
          <w:szCs w:val="24"/>
          <w:lang w:val="ro-RO"/>
        </w:rPr>
        <w:t>3</w:t>
      </w:r>
      <w:r w:rsidRPr="005C5AC4">
        <w:rPr>
          <w:rFonts w:ascii="Times New Roman" w:hAnsi="Times New Roman" w:cs="Times New Roman"/>
          <w:bCs/>
          <w:color w:val="000000" w:themeColor="text1"/>
          <w:sz w:val="24"/>
          <w:szCs w:val="24"/>
          <w:lang w:val="ro-RO"/>
        </w:rPr>
        <w:t xml:space="preserve"> </w:t>
      </w:r>
      <w:r w:rsidR="00601B86" w:rsidRPr="005C5AC4">
        <w:rPr>
          <w:rFonts w:ascii="Times New Roman" w:hAnsi="Times New Roman" w:cs="Times New Roman"/>
          <w:bCs/>
          <w:color w:val="000000" w:themeColor="text1"/>
          <w:sz w:val="24"/>
          <w:szCs w:val="24"/>
          <w:lang w:val="ro-RO"/>
        </w:rPr>
        <w:t>alin. (</w:t>
      </w:r>
      <w:r w:rsidR="00BA5E34" w:rsidRPr="005C5AC4">
        <w:rPr>
          <w:rFonts w:ascii="Times New Roman" w:hAnsi="Times New Roman" w:cs="Times New Roman"/>
          <w:bCs/>
          <w:color w:val="000000" w:themeColor="text1"/>
          <w:sz w:val="24"/>
          <w:szCs w:val="24"/>
          <w:lang w:val="ro-RO"/>
        </w:rPr>
        <w:t>1</w:t>
      </w:r>
      <w:r w:rsidR="00601B86" w:rsidRPr="005C5AC4">
        <w:rPr>
          <w:rFonts w:ascii="Times New Roman" w:hAnsi="Times New Roman" w:cs="Times New Roman"/>
          <w:bCs/>
          <w:color w:val="000000" w:themeColor="text1"/>
          <w:sz w:val="24"/>
          <w:szCs w:val="24"/>
          <w:lang w:val="ro-RO"/>
        </w:rPr>
        <w:t xml:space="preserve">) </w:t>
      </w:r>
      <w:r w:rsidR="0079313D" w:rsidRPr="005C5AC4">
        <w:rPr>
          <w:rFonts w:ascii="Times New Roman" w:hAnsi="Times New Roman" w:cs="Times New Roman"/>
          <w:color w:val="000000" w:themeColor="text1"/>
          <w:sz w:val="24"/>
          <w:szCs w:val="24"/>
          <w:lang w:val="ro-RO"/>
        </w:rPr>
        <w:t>s-a ținut cont de respectarea următoarelor cerințe legale:</w:t>
      </w:r>
    </w:p>
    <w:p w14:paraId="69CF069B" w14:textId="620EBE71" w:rsidR="0079313D" w:rsidRPr="005C5AC4" w:rsidRDefault="0079313D" w:rsidP="000372AD">
      <w:pPr>
        <w:spacing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lastRenderedPageBreak/>
        <w:t>a) au fost utilizate doar speciile și ecotipurile de arbori stabilite pe baza prevederilor ultimului</w:t>
      </w:r>
      <w:r w:rsidR="00AE65DE"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amenajament silvic întocmit pentru suprafața respectivă și a tipului natural fundamental de</w:t>
      </w:r>
      <w:r w:rsidR="00AE65DE"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pădure, fiind astfel reziliente la impactul preconizat de schimbările climatice și eliminându</w:t>
      </w:r>
      <w:r w:rsidR="00A94BF7"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se</w:t>
      </w:r>
      <w:r w:rsidR="00AE65DE"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astfel orice efect advers asupra biodiversității</w:t>
      </w:r>
      <w:r w:rsidR="009106F2" w:rsidRPr="005C5AC4">
        <w:rPr>
          <w:rFonts w:ascii="Times New Roman" w:hAnsi="Times New Roman" w:cs="Times New Roman"/>
          <w:color w:val="000000" w:themeColor="text1"/>
          <w:sz w:val="24"/>
          <w:szCs w:val="24"/>
          <w:lang w:val="ro-RO"/>
        </w:rPr>
        <w:t>;</w:t>
      </w:r>
    </w:p>
    <w:p w14:paraId="463D52EE" w14:textId="05EDEB73" w:rsidR="0079313D" w:rsidRPr="005C5AC4" w:rsidRDefault="0079313D" w:rsidP="000372AD">
      <w:pPr>
        <w:autoSpaceDE w:val="0"/>
        <w:autoSpaceDN w:val="0"/>
        <w:adjustRightInd w:val="0"/>
        <w:spacing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b) utilizarea speciilor alogene </w:t>
      </w:r>
      <w:r w:rsidR="009106F2" w:rsidRPr="005C5AC4">
        <w:rPr>
          <w:rFonts w:ascii="Times New Roman" w:hAnsi="Times New Roman" w:cs="Times New Roman"/>
          <w:color w:val="000000" w:themeColor="text1"/>
          <w:sz w:val="24"/>
          <w:szCs w:val="24"/>
          <w:lang w:val="ro-RO"/>
        </w:rPr>
        <w:t>este</w:t>
      </w:r>
      <w:r w:rsidRPr="005C5AC4">
        <w:rPr>
          <w:rFonts w:ascii="Times New Roman" w:hAnsi="Times New Roman" w:cs="Times New Roman"/>
          <w:color w:val="000000" w:themeColor="text1"/>
          <w:sz w:val="24"/>
          <w:szCs w:val="24"/>
          <w:lang w:val="ro-RO"/>
        </w:rPr>
        <w:t xml:space="preserve"> permisă numai în cazul în care se demonstrează că utilizarea</w:t>
      </w:r>
      <w:r w:rsidR="00AE65DE"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acestora</w:t>
      </w:r>
      <w:r w:rsidR="006E5C99"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duce la condiții ecosistemice favorabile și adecvate privind clima, solul, etajele de</w:t>
      </w:r>
      <w:r w:rsidR="00AE65DE"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vegetație, rezistența la foc și că speciile indigene existente nu mai pot face față condițiilor</w:t>
      </w:r>
      <w:r w:rsidR="006E5C99"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staționale (climatice și pedo-hidrologice) preconizate în viitor</w:t>
      </w:r>
      <w:r w:rsidR="009106F2" w:rsidRPr="005C5AC4">
        <w:rPr>
          <w:rFonts w:ascii="Times New Roman" w:hAnsi="Times New Roman" w:cs="Times New Roman"/>
          <w:color w:val="000000" w:themeColor="text1"/>
          <w:sz w:val="24"/>
          <w:szCs w:val="24"/>
          <w:lang w:val="ro-RO"/>
        </w:rPr>
        <w:t>;</w:t>
      </w:r>
    </w:p>
    <w:p w14:paraId="39A36082" w14:textId="0722034B" w:rsidR="0079313D" w:rsidRPr="005C5AC4" w:rsidRDefault="0079313D" w:rsidP="000372AD">
      <w:pPr>
        <w:autoSpaceDE w:val="0"/>
        <w:autoSpaceDN w:val="0"/>
        <w:adjustRightInd w:val="0"/>
        <w:spacing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c) refacerea potențialului forestier prin reîmpădurire contribui</w:t>
      </w:r>
      <w:r w:rsidR="009106F2" w:rsidRPr="005C5AC4">
        <w:rPr>
          <w:rFonts w:ascii="Times New Roman" w:hAnsi="Times New Roman" w:cs="Times New Roman"/>
          <w:color w:val="000000" w:themeColor="text1"/>
          <w:sz w:val="24"/>
          <w:szCs w:val="24"/>
          <w:lang w:val="ro-RO"/>
        </w:rPr>
        <w:t>e</w:t>
      </w:r>
      <w:r w:rsidRPr="005C5AC4">
        <w:rPr>
          <w:rFonts w:ascii="Times New Roman" w:hAnsi="Times New Roman" w:cs="Times New Roman"/>
          <w:color w:val="000000" w:themeColor="text1"/>
          <w:sz w:val="24"/>
          <w:szCs w:val="24"/>
          <w:lang w:val="ro-RO"/>
        </w:rPr>
        <w:t xml:space="preserve"> în mod pozitiv la obiectivele</w:t>
      </w:r>
      <w:r w:rsidR="00AE65DE"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de refacere</w:t>
      </w:r>
      <w:r w:rsidR="006E5C99"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a habitatelor, conservare a biodiversității, de management al apei și de protecție a</w:t>
      </w:r>
      <w:r w:rsidR="00AE65DE"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solului</w:t>
      </w:r>
      <w:r w:rsidR="009106F2" w:rsidRPr="005C5AC4">
        <w:rPr>
          <w:rFonts w:ascii="Times New Roman" w:hAnsi="Times New Roman" w:cs="Times New Roman"/>
          <w:color w:val="000000" w:themeColor="text1"/>
          <w:sz w:val="24"/>
          <w:szCs w:val="24"/>
          <w:lang w:val="ro-RO"/>
        </w:rPr>
        <w:t>;</w:t>
      </w:r>
    </w:p>
    <w:p w14:paraId="4BBA3238" w14:textId="3EE50447" w:rsidR="0079313D" w:rsidRPr="005C5AC4" w:rsidRDefault="0079313D" w:rsidP="000372AD">
      <w:pPr>
        <w:autoSpaceDE w:val="0"/>
        <w:autoSpaceDN w:val="0"/>
        <w:adjustRightInd w:val="0"/>
        <w:spacing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d) </w:t>
      </w:r>
      <w:r w:rsidR="009106F2" w:rsidRPr="005C5AC4">
        <w:rPr>
          <w:rFonts w:ascii="Times New Roman" w:hAnsi="Times New Roman" w:cs="Times New Roman"/>
          <w:color w:val="000000" w:themeColor="text1"/>
          <w:sz w:val="24"/>
          <w:szCs w:val="24"/>
          <w:lang w:val="ro-RO"/>
        </w:rPr>
        <w:t xml:space="preserve">proiectele </w:t>
      </w:r>
      <w:r w:rsidRPr="005C5AC4">
        <w:rPr>
          <w:rFonts w:ascii="Times New Roman" w:hAnsi="Times New Roman" w:cs="Times New Roman"/>
          <w:color w:val="000000" w:themeColor="text1"/>
          <w:sz w:val="24"/>
          <w:szCs w:val="24"/>
          <w:lang w:val="ro-RO"/>
        </w:rPr>
        <w:t>de reîmpădurire au fost realizate</w:t>
      </w:r>
      <w:r w:rsidR="00AE75AE" w:rsidRPr="005C5AC4">
        <w:rPr>
          <w:rFonts w:ascii="Times New Roman" w:hAnsi="Times New Roman" w:cs="Times New Roman"/>
          <w:color w:val="000000" w:themeColor="text1"/>
          <w:sz w:val="24"/>
          <w:szCs w:val="24"/>
          <w:lang w:val="ro-RO"/>
        </w:rPr>
        <w:t xml:space="preserve"> </w:t>
      </w:r>
      <w:r w:rsidR="00DA255E" w:rsidRPr="005C5AC4">
        <w:rPr>
          <w:rFonts w:ascii="Times New Roman" w:hAnsi="Times New Roman" w:cs="Times New Roman"/>
          <w:color w:val="000000" w:themeColor="text1"/>
          <w:sz w:val="24"/>
          <w:szCs w:val="24"/>
          <w:lang w:val="ro-RO"/>
        </w:rPr>
        <w:t>în</w:t>
      </w:r>
      <w:r w:rsidR="0052289D"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zonele </w:t>
      </w:r>
      <w:r w:rsidR="00AE75AE" w:rsidRPr="005C5AC4">
        <w:rPr>
          <w:rFonts w:ascii="Times New Roman" w:hAnsi="Times New Roman" w:cs="Times New Roman"/>
          <w:color w:val="000000" w:themeColor="text1"/>
          <w:sz w:val="24"/>
          <w:szCs w:val="24"/>
          <w:lang w:val="ro-RO"/>
        </w:rPr>
        <w:t>afectate de incendii forestiere, fenomene meteorologice nefavorabile care pot fi asimilate unei calamități naturale</w:t>
      </w:r>
      <w:r w:rsidR="002D06B1" w:rsidRPr="005C5AC4">
        <w:rPr>
          <w:rFonts w:ascii="Times New Roman" w:hAnsi="Times New Roman" w:cs="Times New Roman"/>
          <w:color w:val="000000" w:themeColor="text1"/>
          <w:sz w:val="24"/>
          <w:szCs w:val="24"/>
          <w:lang w:val="ro-RO"/>
        </w:rPr>
        <w:t xml:space="preserve"> (secetă, inundații, doborâturi de vânt, etc.)</w:t>
      </w:r>
      <w:r w:rsidR="00AE75AE" w:rsidRPr="005C5AC4">
        <w:rPr>
          <w:rFonts w:ascii="Times New Roman" w:hAnsi="Times New Roman" w:cs="Times New Roman"/>
          <w:color w:val="000000" w:themeColor="text1"/>
          <w:sz w:val="24"/>
          <w:szCs w:val="24"/>
          <w:lang w:val="ro-RO"/>
        </w:rPr>
        <w:t>, de infestări ale plantelor cu organisme dăunătoare și de evenimente catastrofale.</w:t>
      </w:r>
    </w:p>
    <w:p w14:paraId="412563C3" w14:textId="72E1DBD3" w:rsidR="0081068E" w:rsidRPr="005C5AC4" w:rsidRDefault="0081068E" w:rsidP="000372AD">
      <w:pPr>
        <w:spacing w:before="240" w:after="0" w:line="276" w:lineRule="auto"/>
        <w:jc w:val="both"/>
        <w:rPr>
          <w:rFonts w:ascii="Times New Roman" w:hAnsi="Times New Roman" w:cs="Times New Roman"/>
          <w:bCs/>
          <w:color w:val="000000" w:themeColor="text1"/>
          <w:sz w:val="24"/>
          <w:szCs w:val="24"/>
          <w:lang w:val="ro-RO"/>
        </w:rPr>
      </w:pPr>
      <w:r w:rsidRPr="005C5AC4">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t xml:space="preserve">Art. </w:t>
      </w:r>
      <w:r w:rsidR="00A86E62" w:rsidRPr="005C5AC4">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t>5</w:t>
      </w:r>
      <w:r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w:t>
      </w:r>
      <w:r w:rsidRPr="005C5AC4">
        <w:rPr>
          <w:rFonts w:ascii="Times New Roman" w:hAnsi="Times New Roman" w:cs="Times New Roman"/>
          <w:bCs/>
          <w:color w:val="000000" w:themeColor="text1"/>
          <w:sz w:val="24"/>
          <w:szCs w:val="24"/>
          <w:lang w:val="ro-RO"/>
        </w:rPr>
        <w:t xml:space="preserve"> În vederea atingerii scopului definit la art. </w:t>
      </w:r>
      <w:r w:rsidR="00A86E62" w:rsidRPr="005C5AC4">
        <w:rPr>
          <w:rFonts w:ascii="Times New Roman" w:hAnsi="Times New Roman" w:cs="Times New Roman"/>
          <w:bCs/>
          <w:color w:val="000000" w:themeColor="text1"/>
          <w:sz w:val="24"/>
          <w:szCs w:val="24"/>
          <w:lang w:val="ro-RO"/>
        </w:rPr>
        <w:t>3</w:t>
      </w:r>
      <w:r w:rsidR="0069423D" w:rsidRPr="005C5AC4">
        <w:rPr>
          <w:rFonts w:ascii="Times New Roman" w:hAnsi="Times New Roman" w:cs="Times New Roman"/>
          <w:bCs/>
          <w:color w:val="000000" w:themeColor="text1"/>
          <w:sz w:val="24"/>
          <w:szCs w:val="24"/>
          <w:lang w:val="ro-RO"/>
        </w:rPr>
        <w:t xml:space="preserve"> alin. </w:t>
      </w:r>
      <w:r w:rsidR="0079313D" w:rsidRPr="005C5AC4">
        <w:rPr>
          <w:rFonts w:ascii="Times New Roman" w:hAnsi="Times New Roman" w:cs="Times New Roman"/>
          <w:bCs/>
          <w:color w:val="000000" w:themeColor="text1"/>
          <w:sz w:val="24"/>
          <w:szCs w:val="24"/>
          <w:lang w:val="ro-RO"/>
        </w:rPr>
        <w:t>(</w:t>
      </w:r>
      <w:r w:rsidR="0072016B" w:rsidRPr="005C5AC4">
        <w:rPr>
          <w:rFonts w:ascii="Times New Roman" w:hAnsi="Times New Roman" w:cs="Times New Roman"/>
          <w:bCs/>
          <w:color w:val="000000" w:themeColor="text1"/>
          <w:sz w:val="24"/>
          <w:szCs w:val="24"/>
          <w:lang w:val="ro-RO"/>
        </w:rPr>
        <w:t>3</w:t>
      </w:r>
      <w:r w:rsidR="0069423D" w:rsidRPr="005C5AC4">
        <w:rPr>
          <w:rFonts w:ascii="Times New Roman" w:hAnsi="Times New Roman" w:cs="Times New Roman"/>
          <w:bCs/>
          <w:color w:val="000000" w:themeColor="text1"/>
          <w:sz w:val="24"/>
          <w:szCs w:val="24"/>
          <w:lang w:val="ro-RO"/>
        </w:rPr>
        <w:t>)</w:t>
      </w:r>
      <w:r w:rsidRPr="005C5AC4">
        <w:rPr>
          <w:rFonts w:ascii="Times New Roman" w:hAnsi="Times New Roman" w:cs="Times New Roman"/>
          <w:bCs/>
          <w:color w:val="000000" w:themeColor="text1"/>
          <w:sz w:val="24"/>
          <w:szCs w:val="24"/>
          <w:lang w:val="ro-RO"/>
        </w:rPr>
        <w:t xml:space="preserve">, </w:t>
      </w:r>
      <w:bookmarkStart w:id="7" w:name="_Hlk142491803"/>
      <w:r w:rsidRPr="005C5AC4">
        <w:rPr>
          <w:rFonts w:ascii="Times New Roman" w:hAnsi="Times New Roman" w:cs="Times New Roman"/>
          <w:bCs/>
          <w:color w:val="000000" w:themeColor="text1"/>
          <w:sz w:val="24"/>
          <w:szCs w:val="24"/>
          <w:lang w:val="ro-RO"/>
        </w:rPr>
        <w:t xml:space="preserve">schema vizează acordarea sprijinului financiar </w:t>
      </w:r>
      <w:r w:rsidR="001F032E" w:rsidRPr="005C5AC4">
        <w:rPr>
          <w:rFonts w:ascii="Times New Roman" w:hAnsi="Times New Roman" w:cs="Times New Roman"/>
          <w:bCs/>
          <w:color w:val="000000" w:themeColor="text1"/>
          <w:sz w:val="24"/>
          <w:szCs w:val="24"/>
          <w:lang w:val="ro-RO"/>
        </w:rPr>
        <w:t xml:space="preserve">sub formă de grant </w:t>
      </w:r>
      <w:r w:rsidR="0069423D" w:rsidRPr="005C5AC4">
        <w:rPr>
          <w:rFonts w:ascii="Times New Roman" w:hAnsi="Times New Roman" w:cs="Times New Roman"/>
          <w:bCs/>
          <w:color w:val="000000" w:themeColor="text1"/>
          <w:sz w:val="24"/>
          <w:szCs w:val="24"/>
          <w:lang w:val="ro-RO"/>
        </w:rPr>
        <w:t xml:space="preserve">în vederea decontării lucrărilor </w:t>
      </w:r>
      <w:r w:rsidR="0069423D" w:rsidRPr="005C5AC4">
        <w:rPr>
          <w:rFonts w:ascii="Times New Roman" w:hAnsi="Times New Roman" w:cs="Times New Roman"/>
          <w:color w:val="000000" w:themeColor="text1"/>
          <w:sz w:val="24"/>
          <w:szCs w:val="24"/>
          <w:lang w:val="ro-RO"/>
        </w:rPr>
        <w:t xml:space="preserve">inițiate, efectuate, recepționate și plătite în perioada 1 februarie 2020 – </w:t>
      </w:r>
      <w:r w:rsidR="002D738D" w:rsidRPr="005C5AC4">
        <w:rPr>
          <w:rFonts w:ascii="Times New Roman" w:hAnsi="Times New Roman" w:cs="Times New Roman"/>
          <w:color w:val="000000" w:themeColor="text1"/>
          <w:sz w:val="24"/>
          <w:szCs w:val="24"/>
          <w:lang w:val="ro-RO"/>
        </w:rPr>
        <w:t>31 mai</w:t>
      </w:r>
      <w:r w:rsidR="0069423D" w:rsidRPr="005C5AC4">
        <w:rPr>
          <w:rFonts w:ascii="Times New Roman" w:hAnsi="Times New Roman" w:cs="Times New Roman"/>
          <w:color w:val="000000" w:themeColor="text1"/>
          <w:sz w:val="24"/>
          <w:szCs w:val="24"/>
          <w:lang w:val="ro-RO"/>
        </w:rPr>
        <w:t xml:space="preserve"> 2023 pentru </w:t>
      </w:r>
      <w:r w:rsidRPr="005C5AC4">
        <w:rPr>
          <w:rFonts w:ascii="Times New Roman" w:hAnsi="Times New Roman" w:cs="Times New Roman"/>
          <w:bCs/>
          <w:color w:val="000000" w:themeColor="text1"/>
          <w:sz w:val="24"/>
          <w:szCs w:val="24"/>
          <w:lang w:val="ro-RO"/>
        </w:rPr>
        <w:t>refacerea potențialului forestier prin împădurirea terenurilor forestiere afectate de acțiunea unor incendii forestiere, fenomene meteorologice nefavorabile care pot fi asimilate unei calamități naturale, de infestări ale plantelor cu organisme dăunătoare și de evenimente catastrofale, a căror suprafață este mai mare de 0,5 ha</w:t>
      </w:r>
      <w:r w:rsidR="00792BFA" w:rsidRPr="005C5AC4">
        <w:rPr>
          <w:rFonts w:ascii="Times New Roman" w:hAnsi="Times New Roman" w:cs="Times New Roman"/>
          <w:bCs/>
          <w:color w:val="000000" w:themeColor="text1"/>
          <w:sz w:val="24"/>
          <w:szCs w:val="24"/>
          <w:lang w:val="ro-RO"/>
        </w:rPr>
        <w:t>, care au constat în:</w:t>
      </w:r>
    </w:p>
    <w:p w14:paraId="52710C60" w14:textId="77777777" w:rsidR="00792BFA" w:rsidRPr="005C5AC4" w:rsidRDefault="0079313D" w:rsidP="000372AD">
      <w:pPr>
        <w:pStyle w:val="ListParagraph"/>
        <w:numPr>
          <w:ilvl w:val="0"/>
          <w:numId w:val="50"/>
        </w:num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pregătirea terenului și solului pentru plantare</w:t>
      </w:r>
      <w:r w:rsidR="00792BFA" w:rsidRPr="005C5AC4">
        <w:rPr>
          <w:rFonts w:ascii="Times New Roman" w:hAnsi="Times New Roman" w:cs="Times New Roman"/>
          <w:color w:val="000000" w:themeColor="text1"/>
          <w:sz w:val="24"/>
          <w:szCs w:val="24"/>
          <w:lang w:val="ro-RO"/>
        </w:rPr>
        <w:t>;</w:t>
      </w:r>
    </w:p>
    <w:p w14:paraId="55F4A53A" w14:textId="77777777" w:rsidR="00792BFA" w:rsidRPr="005C5AC4" w:rsidRDefault="00792BFA" w:rsidP="000372AD">
      <w:pPr>
        <w:pStyle w:val="ListParagraph"/>
        <w:numPr>
          <w:ilvl w:val="0"/>
          <w:numId w:val="50"/>
        </w:numPr>
        <w:spacing w:line="276" w:lineRule="auto"/>
        <w:ind w:left="720" w:hanging="360"/>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instalarea plantației, care cuprinde inclusiv procurarea, transportul și manipularea puieților forestieri;</w:t>
      </w:r>
    </w:p>
    <w:p w14:paraId="2573808F" w14:textId="77777777" w:rsidR="00792BFA" w:rsidRPr="005C5AC4" w:rsidRDefault="0079313D" w:rsidP="000372AD">
      <w:pPr>
        <w:pStyle w:val="ListParagraph"/>
        <w:numPr>
          <w:ilvl w:val="0"/>
          <w:numId w:val="50"/>
        </w:num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întreținerea plantațiilor</w:t>
      </w:r>
      <w:r w:rsidR="00792BFA" w:rsidRPr="005C5AC4">
        <w:rPr>
          <w:rFonts w:ascii="Times New Roman" w:hAnsi="Times New Roman" w:cs="Times New Roman"/>
          <w:color w:val="000000" w:themeColor="text1"/>
          <w:sz w:val="24"/>
          <w:szCs w:val="24"/>
          <w:lang w:val="ro-RO"/>
        </w:rPr>
        <w:t>;</w:t>
      </w:r>
    </w:p>
    <w:p w14:paraId="5B17A34C" w14:textId="77777777" w:rsidR="000372AD" w:rsidRPr="005C5AC4" w:rsidRDefault="00792BFA" w:rsidP="00751BB7">
      <w:pPr>
        <w:pStyle w:val="ListParagraph"/>
        <w:numPr>
          <w:ilvl w:val="0"/>
          <w:numId w:val="50"/>
        </w:num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completarea</w:t>
      </w:r>
      <w:r w:rsidR="0079313D"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plantațiilor</w:t>
      </w:r>
      <w:r w:rsidR="00FB7ADE" w:rsidRPr="005C5AC4">
        <w:rPr>
          <w:rFonts w:ascii="Times New Roman" w:hAnsi="Times New Roman" w:cs="Times New Roman"/>
          <w:color w:val="000000" w:themeColor="text1"/>
          <w:sz w:val="24"/>
          <w:szCs w:val="24"/>
          <w:lang w:val="ro-RO"/>
        </w:rPr>
        <w:t>;</w:t>
      </w:r>
    </w:p>
    <w:p w14:paraId="34E0810A" w14:textId="77777777" w:rsidR="0079313D" w:rsidRPr="005C5AC4" w:rsidRDefault="0079313D" w:rsidP="000372AD">
      <w:pPr>
        <w:pStyle w:val="ListParagraph"/>
        <w:numPr>
          <w:ilvl w:val="0"/>
          <w:numId w:val="50"/>
        </w:numPr>
        <w:spacing w:line="276" w:lineRule="auto"/>
        <w:ind w:left="720" w:hanging="360"/>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serviciile de asistență tehnică prestate de personalul silvic pentru plantația respectivă, dacă acestea sunt cuprinse în devizul de execuție</w:t>
      </w:r>
      <w:r w:rsidR="00A21545" w:rsidRPr="005C5AC4">
        <w:rPr>
          <w:rFonts w:ascii="Times New Roman" w:hAnsi="Times New Roman" w:cs="Times New Roman"/>
          <w:color w:val="000000" w:themeColor="text1"/>
          <w:sz w:val="24"/>
          <w:szCs w:val="24"/>
          <w:lang w:val="ro-RO"/>
        </w:rPr>
        <w:t>, care pot cuprinde întocmirea fișei tehnice,</w:t>
      </w:r>
      <w:r w:rsidR="00792BFA" w:rsidRPr="005C5AC4">
        <w:rPr>
          <w:rFonts w:ascii="Times New Roman" w:hAnsi="Times New Roman" w:cs="Times New Roman"/>
          <w:color w:val="000000" w:themeColor="text1"/>
          <w:sz w:val="24"/>
          <w:szCs w:val="24"/>
          <w:lang w:val="ro-RO"/>
        </w:rPr>
        <w:t xml:space="preserve"> efectuarea controlului anual al regenerărilor, precum și</w:t>
      </w:r>
      <w:r w:rsidR="00A21545" w:rsidRPr="005C5AC4">
        <w:rPr>
          <w:rFonts w:ascii="Times New Roman" w:hAnsi="Times New Roman" w:cs="Times New Roman"/>
          <w:color w:val="000000" w:themeColor="text1"/>
          <w:sz w:val="24"/>
          <w:szCs w:val="24"/>
          <w:lang w:val="ro-RO"/>
        </w:rPr>
        <w:t xml:space="preserve"> recepțiile lucrărilor efectuate.</w:t>
      </w:r>
    </w:p>
    <w:bookmarkEnd w:id="6"/>
    <w:bookmarkEnd w:id="7"/>
    <w:p w14:paraId="23C31BB9" w14:textId="77777777" w:rsidR="00904DD4" w:rsidRPr="005C5AC4" w:rsidRDefault="00904DD4" w:rsidP="000372AD">
      <w:pPr>
        <w:tabs>
          <w:tab w:val="left" w:pos="4212"/>
        </w:tabs>
        <w:spacing w:before="360"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CAPITOLUL IV</w:t>
      </w:r>
    </w:p>
    <w:p w14:paraId="0F0B5FCD" w14:textId="77777777" w:rsidR="00904DD4" w:rsidRPr="005C5AC4" w:rsidRDefault="00904DD4"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Termeni și definiții</w:t>
      </w:r>
    </w:p>
    <w:p w14:paraId="4266FBE9" w14:textId="6DB45B9E" w:rsidR="00904DD4" w:rsidRPr="005C5AC4" w:rsidRDefault="00904DD4" w:rsidP="000372AD">
      <w:pPr>
        <w:tabs>
          <w:tab w:val="left" w:pos="4212"/>
        </w:tabs>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A86E62" w:rsidRPr="005C5AC4">
        <w:rPr>
          <w:rFonts w:ascii="Times New Roman" w:hAnsi="Times New Roman" w:cs="Times New Roman"/>
          <w:b/>
          <w:bCs/>
          <w:color w:val="000000" w:themeColor="text1"/>
          <w:sz w:val="24"/>
          <w:szCs w:val="24"/>
          <w:lang w:val="ro-RO"/>
        </w:rPr>
        <w:t>6</w:t>
      </w:r>
      <w:r w:rsidRPr="005C5AC4">
        <w:rPr>
          <w:rFonts w:ascii="Times New Roman" w:hAnsi="Times New Roman" w:cs="Times New Roman"/>
          <w:b/>
          <w:bCs/>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w:t>
      </w:r>
      <w:r w:rsidR="005656B8" w:rsidRPr="005C5AC4">
        <w:rPr>
          <w:rFonts w:ascii="Times New Roman" w:hAnsi="Times New Roman" w:cs="Times New Roman"/>
          <w:color w:val="000000" w:themeColor="text1"/>
          <w:sz w:val="24"/>
          <w:szCs w:val="24"/>
          <w:lang w:val="ro-RO"/>
        </w:rPr>
        <w:t>-</w:t>
      </w:r>
      <w:r w:rsidR="006A259F"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În sensul prezentei scheme, următorii termeni se definesc astfel:</w:t>
      </w:r>
    </w:p>
    <w:p w14:paraId="03DAFB94" w14:textId="6304021B" w:rsidR="00060C79" w:rsidRPr="005C5AC4" w:rsidRDefault="00060C79" w:rsidP="00060C79">
      <w:pPr>
        <w:pStyle w:val="ListParagraph"/>
        <w:numPr>
          <w:ilvl w:val="0"/>
          <w:numId w:val="2"/>
        </w:numPr>
        <w:spacing w:line="276" w:lineRule="auto"/>
        <w:jc w:val="both"/>
        <w:rPr>
          <w:rFonts w:ascii="Times New Roman" w:hAnsi="Times New Roman" w:cs="Times New Roman"/>
          <w:b/>
          <w:bCs/>
          <w:i/>
          <w:iCs/>
          <w:color w:val="000000" w:themeColor="text1"/>
          <w:sz w:val="24"/>
          <w:szCs w:val="24"/>
          <w:lang w:val="ro-RO"/>
        </w:rPr>
      </w:pPr>
      <w:r w:rsidRPr="005C5AC4">
        <w:rPr>
          <w:rFonts w:ascii="Times New Roman" w:hAnsi="Times New Roman" w:cs="Times New Roman"/>
          <w:i/>
          <w:iCs/>
          <w:color w:val="000000" w:themeColor="text1"/>
          <w:sz w:val="24"/>
          <w:szCs w:val="24"/>
          <w:lang w:val="ro-RO"/>
        </w:rPr>
        <w:t>întreprindere</w:t>
      </w:r>
      <w:r w:rsidRPr="005C5AC4">
        <w:rPr>
          <w:rFonts w:ascii="Times New Roman" w:hAnsi="Times New Roman" w:cs="Times New Roman"/>
          <w:b/>
          <w:bCs/>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orice entitate care desfășoară o activitate economică, indiferent de statutul său juridic și de modul în care este finanțată;</w:t>
      </w:r>
    </w:p>
    <w:p w14:paraId="2F92C2AF" w14:textId="3B2BA227" w:rsidR="004D21BC" w:rsidRPr="005C5AC4" w:rsidRDefault="00060C79" w:rsidP="0057252E">
      <w:pPr>
        <w:pStyle w:val="ListParagraph"/>
        <w:numPr>
          <w:ilvl w:val="0"/>
          <w:numId w:val="2"/>
        </w:numPr>
        <w:spacing w:line="276" w:lineRule="auto"/>
        <w:ind w:left="426"/>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bdr w:val="none" w:sz="0" w:space="0" w:color="auto" w:frame="1"/>
          <w:shd w:val="clear" w:color="auto" w:fill="FFFFFF"/>
          <w:lang w:val="ro-RO"/>
        </w:rPr>
        <w:t xml:space="preserve">activitate economică - </w:t>
      </w:r>
      <w:r w:rsidRPr="005C5AC4">
        <w:rPr>
          <w:rFonts w:ascii="Times New Roman" w:hAnsi="Times New Roman" w:cs="Times New Roman"/>
          <w:color w:val="000000" w:themeColor="text1"/>
          <w:sz w:val="24"/>
          <w:szCs w:val="24"/>
          <w:bdr w:val="none" w:sz="0" w:space="0" w:color="auto" w:frame="1"/>
          <w:shd w:val="clear" w:color="auto" w:fill="FFFFFF"/>
          <w:lang w:val="ro-RO"/>
        </w:rPr>
        <w:t>orice activitate care constă în furnizarea de bunuri, prestarea de servicii și execuția de lucrări pe o piață;</w:t>
      </w:r>
    </w:p>
    <w:p w14:paraId="1DB8F16D" w14:textId="13F87F6C" w:rsidR="00907752" w:rsidRPr="005C5AC4" w:rsidRDefault="00907752" w:rsidP="002B719E">
      <w:pPr>
        <w:pStyle w:val="ListParagraph"/>
        <w:numPr>
          <w:ilvl w:val="0"/>
          <w:numId w:val="2"/>
        </w:numPr>
        <w:spacing w:line="276" w:lineRule="auto"/>
        <w:ind w:left="426"/>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solicitant</w:t>
      </w:r>
      <w:r w:rsidRPr="005C5AC4">
        <w:rPr>
          <w:rFonts w:ascii="Times New Roman" w:hAnsi="Times New Roman" w:cs="Times New Roman"/>
          <w:b/>
          <w:bCs/>
          <w:i/>
          <w:iCs/>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w:t>
      </w:r>
      <w:r w:rsidR="001F6A48"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deținător public și privat de terenuri aflate în fondul forestier național, precum și formele asociative ale acestora care îndeplinesc cerințele de eligibilitate prevăzute în prezenta schemă</w:t>
      </w:r>
      <w:r w:rsidR="00B76A5C" w:rsidRPr="005C5AC4">
        <w:rPr>
          <w:rFonts w:ascii="Times New Roman" w:hAnsi="Times New Roman" w:cs="Times New Roman"/>
          <w:color w:val="000000" w:themeColor="text1"/>
          <w:sz w:val="24"/>
          <w:szCs w:val="24"/>
          <w:lang w:val="ro-RO"/>
        </w:rPr>
        <w:t>;</w:t>
      </w:r>
    </w:p>
    <w:p w14:paraId="5B12B2EC" w14:textId="413ECC7D" w:rsidR="00F03ECA" w:rsidRPr="005C5AC4" w:rsidRDefault="00503594" w:rsidP="008831DB">
      <w:pPr>
        <w:pStyle w:val="ListParagraph"/>
        <w:numPr>
          <w:ilvl w:val="0"/>
          <w:numId w:val="2"/>
        </w:numPr>
        <w:spacing w:line="276" w:lineRule="auto"/>
        <w:ind w:left="426" w:hanging="142"/>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lastRenderedPageBreak/>
        <w:t>d</w:t>
      </w:r>
      <w:r w:rsidR="00F03ECA" w:rsidRPr="005C5AC4">
        <w:rPr>
          <w:rFonts w:ascii="Times New Roman" w:hAnsi="Times New Roman" w:cs="Times New Roman"/>
          <w:i/>
          <w:iCs/>
          <w:color w:val="000000" w:themeColor="text1"/>
          <w:sz w:val="24"/>
          <w:szCs w:val="24"/>
          <w:lang w:val="ro-RO"/>
        </w:rPr>
        <w:t>eținător</w:t>
      </w:r>
      <w:r w:rsidR="00F03ECA" w:rsidRPr="005C5AC4">
        <w:rPr>
          <w:rFonts w:ascii="Times New Roman" w:hAnsi="Times New Roman" w:cs="Times New Roman"/>
          <w:b/>
          <w:bCs/>
          <w:i/>
          <w:iCs/>
          <w:color w:val="000000" w:themeColor="text1"/>
          <w:sz w:val="24"/>
          <w:szCs w:val="24"/>
          <w:lang w:val="ro-RO"/>
        </w:rPr>
        <w:t xml:space="preserve"> </w:t>
      </w:r>
      <w:r w:rsidR="00F03ECA" w:rsidRPr="005C5AC4">
        <w:rPr>
          <w:rFonts w:ascii="Times New Roman" w:hAnsi="Times New Roman" w:cs="Times New Roman"/>
          <w:color w:val="000000" w:themeColor="text1"/>
          <w:sz w:val="24"/>
          <w:szCs w:val="24"/>
          <w:lang w:val="ro-RO"/>
        </w:rPr>
        <w:t xml:space="preserve">– proprietarul, administratorul, prestatorul de servicii silvice de terenuri forestiere, definit potrivit </w:t>
      </w:r>
      <w:r w:rsidR="00B76A5C" w:rsidRPr="005C5AC4">
        <w:rPr>
          <w:rFonts w:ascii="Times New Roman" w:hAnsi="Times New Roman" w:cs="Times New Roman"/>
          <w:color w:val="000000" w:themeColor="text1"/>
          <w:sz w:val="24"/>
          <w:szCs w:val="24"/>
          <w:lang w:val="ro-RO"/>
        </w:rPr>
        <w:t xml:space="preserve">pct. </w:t>
      </w:r>
      <w:r w:rsidR="00F03ECA" w:rsidRPr="005C5AC4">
        <w:rPr>
          <w:rFonts w:ascii="Times New Roman" w:hAnsi="Times New Roman" w:cs="Times New Roman"/>
          <w:color w:val="000000" w:themeColor="text1"/>
          <w:sz w:val="24"/>
          <w:szCs w:val="24"/>
          <w:lang w:val="ro-RO"/>
        </w:rPr>
        <w:t xml:space="preserve">nr. </w:t>
      </w:r>
      <w:r w:rsidR="00B76A5C" w:rsidRPr="005C5AC4">
        <w:rPr>
          <w:rFonts w:ascii="Times New Roman" w:hAnsi="Times New Roman" w:cs="Times New Roman"/>
          <w:color w:val="000000" w:themeColor="text1"/>
          <w:sz w:val="24"/>
          <w:szCs w:val="24"/>
          <w:lang w:val="ro-RO"/>
        </w:rPr>
        <w:t xml:space="preserve">14 </w:t>
      </w:r>
      <w:r w:rsidR="00F03ECA" w:rsidRPr="005C5AC4">
        <w:rPr>
          <w:rFonts w:ascii="Times New Roman" w:hAnsi="Times New Roman" w:cs="Times New Roman"/>
          <w:color w:val="000000" w:themeColor="text1"/>
          <w:sz w:val="24"/>
          <w:szCs w:val="24"/>
          <w:lang w:val="ro-RO"/>
        </w:rPr>
        <w:t xml:space="preserve">din </w:t>
      </w:r>
      <w:r w:rsidR="00B76A5C" w:rsidRPr="005C5AC4">
        <w:rPr>
          <w:rFonts w:ascii="Times New Roman" w:hAnsi="Times New Roman" w:cs="Times New Roman"/>
          <w:color w:val="000000" w:themeColor="text1"/>
          <w:sz w:val="24"/>
          <w:szCs w:val="24"/>
          <w:lang w:val="ro-RO"/>
        </w:rPr>
        <w:t xml:space="preserve">anexa nr. 1 </w:t>
      </w:r>
      <w:r w:rsidR="00F03ECA" w:rsidRPr="005C5AC4">
        <w:rPr>
          <w:rFonts w:ascii="Times New Roman" w:hAnsi="Times New Roman" w:cs="Times New Roman"/>
          <w:color w:val="000000" w:themeColor="text1"/>
          <w:sz w:val="24"/>
          <w:szCs w:val="24"/>
          <w:lang w:val="ro-RO"/>
        </w:rPr>
        <w:t>la Legea nr. 46/2008</w:t>
      </w:r>
      <w:r w:rsidR="00B76A5C" w:rsidRPr="005C5AC4">
        <w:rPr>
          <w:rFonts w:ascii="Times New Roman" w:hAnsi="Times New Roman" w:cs="Times New Roman"/>
          <w:color w:val="000000" w:themeColor="text1"/>
          <w:sz w:val="24"/>
          <w:szCs w:val="24"/>
          <w:lang w:val="ro-RO"/>
        </w:rPr>
        <w:t xml:space="preserve">, </w:t>
      </w:r>
      <w:r w:rsidR="00F03ECA" w:rsidRPr="005C5AC4">
        <w:rPr>
          <w:rFonts w:ascii="Times New Roman" w:hAnsi="Times New Roman" w:cs="Times New Roman"/>
          <w:color w:val="000000" w:themeColor="text1"/>
          <w:sz w:val="24"/>
          <w:szCs w:val="24"/>
          <w:lang w:val="ro-RO"/>
        </w:rPr>
        <w:t>republicată, cu modificările și completările ulterioare</w:t>
      </w:r>
      <w:r w:rsidR="0057252E" w:rsidRPr="005C5AC4">
        <w:rPr>
          <w:rFonts w:ascii="Times New Roman" w:hAnsi="Times New Roman" w:cs="Times New Roman"/>
          <w:color w:val="000000" w:themeColor="text1"/>
          <w:sz w:val="24"/>
          <w:szCs w:val="24"/>
          <w:lang w:val="ro-RO"/>
        </w:rPr>
        <w:t>;</w:t>
      </w:r>
    </w:p>
    <w:p w14:paraId="6CA79C8B" w14:textId="79B96C18" w:rsidR="00AA7735" w:rsidRPr="005C5AC4" w:rsidRDefault="00AA7735" w:rsidP="008831DB">
      <w:pPr>
        <w:pStyle w:val="ListParagraph"/>
        <w:numPr>
          <w:ilvl w:val="0"/>
          <w:numId w:val="2"/>
        </w:numPr>
        <w:spacing w:line="276" w:lineRule="auto"/>
        <w:ind w:left="426" w:hanging="142"/>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i/>
          <w:iCs/>
          <w:color w:val="000000" w:themeColor="text1"/>
          <w:sz w:val="24"/>
          <w:szCs w:val="24"/>
          <w:lang w:val="ro-RO"/>
        </w:rPr>
        <w:t>beneficiarul ajutorului de minimis</w:t>
      </w:r>
      <w:r w:rsidR="001F032E" w:rsidRPr="005C5AC4">
        <w:rPr>
          <w:rFonts w:ascii="Times New Roman" w:hAnsi="Times New Roman" w:cs="Times New Roman"/>
          <w:color w:val="000000" w:themeColor="text1"/>
          <w:sz w:val="24"/>
          <w:szCs w:val="24"/>
          <w:lang w:val="ro-RO"/>
        </w:rPr>
        <w:t xml:space="preserve"> </w:t>
      </w:r>
      <w:r w:rsidR="001244B1" w:rsidRPr="005C5AC4">
        <w:rPr>
          <w:rFonts w:ascii="Times New Roman" w:hAnsi="Times New Roman" w:cs="Times New Roman"/>
          <w:color w:val="000000" w:themeColor="text1"/>
          <w:sz w:val="24"/>
          <w:szCs w:val="24"/>
          <w:lang w:val="ro-RO"/>
        </w:rPr>
        <w:t>–</w:t>
      </w:r>
      <w:r w:rsidR="00060C79" w:rsidRPr="005C5AC4">
        <w:rPr>
          <w:rFonts w:ascii="Times New Roman" w:hAnsi="Times New Roman" w:cs="Times New Roman"/>
          <w:color w:val="000000" w:themeColor="text1"/>
          <w:sz w:val="24"/>
          <w:szCs w:val="24"/>
          <w:lang w:val="ro-RO"/>
        </w:rPr>
        <w:t xml:space="preserve"> </w:t>
      </w:r>
      <w:r w:rsidR="001F032E" w:rsidRPr="005C5AC4">
        <w:rPr>
          <w:rFonts w:ascii="Times New Roman" w:hAnsi="Times New Roman" w:cs="Times New Roman"/>
          <w:color w:val="000000" w:themeColor="text1"/>
          <w:sz w:val="24"/>
          <w:szCs w:val="24"/>
          <w:lang w:val="ro-RO"/>
        </w:rPr>
        <w:t>solicitantul</w:t>
      </w:r>
      <w:r w:rsidR="001244B1"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care primește ajutor în cadrul schemei, pe baza unei cereri</w:t>
      </w:r>
      <w:r w:rsidRPr="005C5AC4">
        <w:rPr>
          <w:rFonts w:ascii="Times New Roman" w:hAnsi="Times New Roman" w:cs="Times New Roman"/>
          <w:bCs/>
          <w:color w:val="000000" w:themeColor="text1"/>
          <w:sz w:val="24"/>
          <w:szCs w:val="24"/>
          <w:lang w:val="ro-RO"/>
        </w:rPr>
        <w:t xml:space="preserve"> de finanțare aprobate și care a încheiat un contract de finanțare</w:t>
      </w:r>
      <w:r w:rsidRPr="005C5AC4">
        <w:rPr>
          <w:rFonts w:ascii="Times New Roman" w:hAnsi="Times New Roman" w:cs="Times New Roman"/>
          <w:color w:val="000000" w:themeColor="text1"/>
          <w:sz w:val="24"/>
          <w:szCs w:val="24"/>
          <w:lang w:val="ro-RO"/>
        </w:rPr>
        <w:t>;</w:t>
      </w:r>
    </w:p>
    <w:p w14:paraId="3695A81F" w14:textId="4FF834A0" w:rsidR="00783671" w:rsidRPr="005C5AC4" w:rsidRDefault="00783671" w:rsidP="008831DB">
      <w:pPr>
        <w:pStyle w:val="ListParagraph"/>
        <w:numPr>
          <w:ilvl w:val="0"/>
          <w:numId w:val="2"/>
        </w:numPr>
        <w:spacing w:after="0" w:line="276" w:lineRule="auto"/>
        <w:ind w:left="426" w:hanging="142"/>
        <w:jc w:val="both"/>
        <w:rPr>
          <w:rStyle w:val="slitbdy"/>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cerere de finanțare</w:t>
      </w:r>
      <w:r w:rsidRPr="005C5AC4">
        <w:rPr>
          <w:rFonts w:ascii="Times New Roman" w:hAnsi="Times New Roman" w:cs="Times New Roman"/>
          <w:b/>
          <w:bCs/>
          <w:i/>
          <w:iCs/>
          <w:color w:val="000000" w:themeColor="text1"/>
          <w:sz w:val="24"/>
          <w:szCs w:val="24"/>
          <w:lang w:val="ro-RO"/>
        </w:rPr>
        <w:t xml:space="preserve"> </w:t>
      </w:r>
      <w:r w:rsidR="00B76A5C" w:rsidRPr="005C5AC4">
        <w:rPr>
          <w:rFonts w:ascii="Times New Roman" w:hAnsi="Times New Roman" w:cs="Times New Roman"/>
          <w:color w:val="000000" w:themeColor="text1"/>
          <w:sz w:val="24"/>
          <w:szCs w:val="24"/>
          <w:lang w:val="ro-RO"/>
        </w:rPr>
        <w:t>– d</w:t>
      </w:r>
      <w:r w:rsidRPr="005C5AC4">
        <w:rPr>
          <w:rFonts w:ascii="Times New Roman" w:hAnsi="Times New Roman" w:cs="Times New Roman"/>
          <w:color w:val="000000" w:themeColor="text1"/>
          <w:sz w:val="24"/>
          <w:szCs w:val="24"/>
          <w:lang w:val="ro-RO"/>
        </w:rPr>
        <w:t>ocumentul prin intermediul căruia se solicită sprijin financiar nerambursabil</w:t>
      </w:r>
      <w:r w:rsidRPr="005C5AC4">
        <w:rPr>
          <w:rFonts w:ascii="Times New Roman" w:hAnsi="Times New Roman" w:cs="Times New Roman"/>
          <w:color w:val="000000" w:themeColor="text1"/>
          <w:sz w:val="24"/>
          <w:szCs w:val="24"/>
          <w:bdr w:val="none" w:sz="0" w:space="0" w:color="auto" w:frame="1"/>
          <w:shd w:val="clear" w:color="auto" w:fill="FFFFFF"/>
          <w:lang w:val="ro-RO"/>
        </w:rPr>
        <w:t>;</w:t>
      </w:r>
    </w:p>
    <w:p w14:paraId="265F9005" w14:textId="77777777" w:rsidR="00783671" w:rsidRPr="005C5AC4" w:rsidRDefault="00AA7735" w:rsidP="008831DB">
      <w:pPr>
        <w:pStyle w:val="ListParagraph"/>
        <w:numPr>
          <w:ilvl w:val="0"/>
          <w:numId w:val="2"/>
        </w:numPr>
        <w:spacing w:line="276" w:lineRule="auto"/>
        <w:ind w:left="426" w:hanging="142"/>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cerere de transfer</w:t>
      </w:r>
      <w:r w:rsidRPr="005C5AC4">
        <w:rPr>
          <w:rFonts w:ascii="Times New Roman" w:hAnsi="Times New Roman" w:cs="Times New Roman"/>
          <w:color w:val="000000" w:themeColor="text1"/>
          <w:sz w:val="24"/>
          <w:szCs w:val="24"/>
          <w:lang w:val="ro-RO"/>
        </w:rPr>
        <w:t xml:space="preserve"> – cererea depusă de către un beneficiar, prin care se solicită coordonatorilor de reforme și/sau investiții virarea sumelor, în baza contractului de finanțare și a documentației justificative;</w:t>
      </w:r>
    </w:p>
    <w:p w14:paraId="3B24D2BA" w14:textId="77777777" w:rsidR="00783671" w:rsidRPr="005C5AC4" w:rsidRDefault="00783671" w:rsidP="008831DB">
      <w:pPr>
        <w:pStyle w:val="ListParagraph"/>
        <w:numPr>
          <w:ilvl w:val="0"/>
          <w:numId w:val="2"/>
        </w:numPr>
        <w:spacing w:line="276" w:lineRule="auto"/>
        <w:ind w:left="426" w:hanging="142"/>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coordonator de Reformă/ Investiții</w:t>
      </w:r>
      <w:r w:rsidRPr="005C5AC4">
        <w:rPr>
          <w:rFonts w:ascii="Times New Roman" w:hAnsi="Times New Roman" w:cs="Times New Roman"/>
          <w:b/>
          <w:bCs/>
          <w:i/>
          <w:iCs/>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 Ministerul Mediului</w:t>
      </w:r>
      <w:r w:rsidR="002B3654"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Apelor și Pădurilor;</w:t>
      </w:r>
    </w:p>
    <w:p w14:paraId="0EB50B48" w14:textId="433A8FA0" w:rsidR="00783671" w:rsidRPr="005C5AC4" w:rsidRDefault="00783671" w:rsidP="008831DB">
      <w:pPr>
        <w:pStyle w:val="ListParagraph"/>
        <w:numPr>
          <w:ilvl w:val="0"/>
          <w:numId w:val="2"/>
        </w:numPr>
        <w:tabs>
          <w:tab w:val="left" w:pos="426"/>
        </w:tabs>
        <w:spacing w:line="276" w:lineRule="auto"/>
        <w:ind w:left="270" w:firstLine="14"/>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 xml:space="preserve">data acordării ajutorului </w:t>
      </w:r>
      <w:r w:rsidR="00B76A5C" w:rsidRPr="005C5AC4">
        <w:rPr>
          <w:rFonts w:ascii="Times New Roman" w:hAnsi="Times New Roman" w:cs="Times New Roman"/>
          <w:bCs/>
          <w:color w:val="000000" w:themeColor="text1"/>
          <w:sz w:val="24"/>
          <w:szCs w:val="24"/>
          <w:lang w:val="ro-RO"/>
        </w:rPr>
        <w:t>– a</w:t>
      </w:r>
      <w:r w:rsidRPr="005C5AC4">
        <w:rPr>
          <w:rFonts w:ascii="Times New Roman" w:hAnsi="Times New Roman" w:cs="Times New Roman"/>
          <w:bCs/>
          <w:color w:val="000000" w:themeColor="text1"/>
          <w:sz w:val="24"/>
          <w:szCs w:val="24"/>
          <w:lang w:val="ro-RO"/>
        </w:rPr>
        <w:t>jutoarele de minimis se consideră acordate în momentul în care dreptul legal de a beneficia de aceste ajutoare este conferit întreprinderii în temeiul legislației naționale aplicabile, indiferent de data la care ajutoarele de minimis se plătesc întreprinderii;</w:t>
      </w:r>
    </w:p>
    <w:p w14:paraId="527E773D" w14:textId="77777777" w:rsidR="00783671" w:rsidRPr="005C5AC4" w:rsidRDefault="00783671" w:rsidP="0057252E">
      <w:pPr>
        <w:pStyle w:val="ListParagraph"/>
        <w:numPr>
          <w:ilvl w:val="0"/>
          <w:numId w:val="2"/>
        </w:numPr>
        <w:spacing w:after="0" w:line="276" w:lineRule="auto"/>
        <w:ind w:left="284" w:firstLine="0"/>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evaluarea cererii de finanțare</w:t>
      </w:r>
      <w:r w:rsidRPr="005C5AC4">
        <w:rPr>
          <w:rFonts w:ascii="Times New Roman" w:hAnsi="Times New Roman" w:cs="Times New Roman"/>
          <w:b/>
          <w:bCs/>
          <w:i/>
          <w:iCs/>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acțiunile procedurale prin care cererea de finanțare este a</w:t>
      </w:r>
      <w:r w:rsidR="006018D8" w:rsidRPr="005C5AC4">
        <w:rPr>
          <w:rFonts w:ascii="Times New Roman" w:hAnsi="Times New Roman" w:cs="Times New Roman"/>
          <w:color w:val="000000" w:themeColor="text1"/>
          <w:sz w:val="24"/>
          <w:szCs w:val="24"/>
          <w:lang w:val="ro-RO"/>
        </w:rPr>
        <w:t>n</w:t>
      </w:r>
      <w:r w:rsidRPr="005C5AC4">
        <w:rPr>
          <w:rFonts w:ascii="Times New Roman" w:hAnsi="Times New Roman" w:cs="Times New Roman"/>
          <w:color w:val="000000" w:themeColor="text1"/>
          <w:sz w:val="24"/>
          <w:szCs w:val="24"/>
          <w:lang w:val="ro-RO"/>
        </w:rPr>
        <w:t>alizată pentru verificarea îndeplinirii condițiilor de eligibilitate;</w:t>
      </w:r>
    </w:p>
    <w:p w14:paraId="58B12DD5" w14:textId="266BBA48" w:rsidR="00783671" w:rsidRPr="005C5AC4" w:rsidRDefault="00783671" w:rsidP="008831DB">
      <w:pPr>
        <w:pStyle w:val="ListParagraph"/>
        <w:numPr>
          <w:ilvl w:val="0"/>
          <w:numId w:val="2"/>
        </w:numPr>
        <w:spacing w:line="276" w:lineRule="auto"/>
        <w:ind w:left="284" w:firstLine="0"/>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eveniment catastrofal</w:t>
      </w:r>
      <w:r w:rsidR="00B76A5C" w:rsidRPr="005C5AC4">
        <w:rPr>
          <w:rFonts w:ascii="Times New Roman" w:hAnsi="Times New Roman" w:cs="Times New Roman"/>
          <w:color w:val="000000" w:themeColor="text1"/>
          <w:sz w:val="24"/>
          <w:szCs w:val="24"/>
          <w:lang w:val="ro-RO"/>
        </w:rPr>
        <w:t xml:space="preserve"> –  </w:t>
      </w:r>
      <w:r w:rsidRPr="005C5AC4">
        <w:rPr>
          <w:rFonts w:ascii="Times New Roman" w:hAnsi="Times New Roman" w:cs="Times New Roman"/>
          <w:color w:val="000000" w:themeColor="text1"/>
          <w:sz w:val="24"/>
          <w:szCs w:val="24"/>
          <w:lang w:val="ro-RO"/>
        </w:rPr>
        <w:t>un eveniment neprevăzut, de natură biotică sau abiotică, provocat de acțiunea oamenilor, care generează perturbări importante ale structurilor forestiere, cauzând, în cele din urmă, importante pagube economice sectorului forestier;</w:t>
      </w:r>
    </w:p>
    <w:p w14:paraId="203839F2" w14:textId="68F18236" w:rsidR="00783671" w:rsidRPr="005C5AC4" w:rsidRDefault="00783671" w:rsidP="008831DB">
      <w:pPr>
        <w:pStyle w:val="ListParagraph"/>
        <w:numPr>
          <w:ilvl w:val="0"/>
          <w:numId w:val="2"/>
        </w:numPr>
        <w:spacing w:line="276" w:lineRule="auto"/>
        <w:ind w:left="270" w:firstLine="14"/>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fenomene meteorologice nefavorabile care pot fi asimilate unei calamități naturale</w:t>
      </w:r>
      <w:r w:rsidRPr="005C5AC4">
        <w:rPr>
          <w:rFonts w:ascii="Times New Roman" w:hAnsi="Times New Roman" w:cs="Times New Roman"/>
          <w:color w:val="000000" w:themeColor="text1"/>
          <w:sz w:val="24"/>
          <w:szCs w:val="24"/>
          <w:lang w:val="ro-RO"/>
        </w:rPr>
        <w:t xml:space="preserve"> –</w:t>
      </w:r>
      <w:r w:rsidR="00B76A5C"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condiții meteorologice nefavorabile cum sunt înghețul, furtunile și grindina, gheața, ploile torențiale sau seceta severă care au distrus toți arborii de pe o anumită suprafață de pădure, fiind menționate și la pct. I din anexa nr. 1 la Normele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 aprobate prin Ordinul ministrului agriculturii și dezvoltării rurale nr. 766/2007; </w:t>
      </w:r>
    </w:p>
    <w:p w14:paraId="2813AC2B" w14:textId="047A12E7" w:rsidR="00BF6737" w:rsidRPr="005C5AC4" w:rsidRDefault="00BF6737" w:rsidP="0057252E">
      <w:pPr>
        <w:pStyle w:val="ListParagraph"/>
        <w:numPr>
          <w:ilvl w:val="0"/>
          <w:numId w:val="2"/>
        </w:numPr>
        <w:spacing w:line="276" w:lineRule="auto"/>
        <w:ind w:hanging="76"/>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alte fenomene climatice nefavorabile</w:t>
      </w:r>
      <w:r w:rsidRPr="005C5AC4">
        <w:rPr>
          <w:rFonts w:ascii="Times New Roman" w:hAnsi="Times New Roman" w:cs="Times New Roman"/>
          <w:color w:val="000000" w:themeColor="text1"/>
          <w:sz w:val="24"/>
          <w:szCs w:val="24"/>
          <w:lang w:val="ro-RO"/>
        </w:rPr>
        <w:t xml:space="preserve"> </w:t>
      </w:r>
      <w:r w:rsidR="00B76A5C"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condiții meteorologice nefavorabile, așa cum sunt definite la </w:t>
      </w:r>
      <w:r w:rsidR="00B76A5C" w:rsidRPr="005C5AC4">
        <w:rPr>
          <w:rFonts w:ascii="Times New Roman" w:hAnsi="Times New Roman" w:cs="Times New Roman"/>
          <w:color w:val="000000" w:themeColor="text1"/>
          <w:sz w:val="24"/>
          <w:szCs w:val="24"/>
          <w:lang w:val="ro-RO"/>
        </w:rPr>
        <w:t xml:space="preserve">pct. </w:t>
      </w:r>
      <w:r w:rsidRPr="005C5AC4">
        <w:rPr>
          <w:rFonts w:ascii="Times New Roman" w:hAnsi="Times New Roman" w:cs="Times New Roman"/>
          <w:color w:val="000000" w:themeColor="text1"/>
          <w:sz w:val="24"/>
          <w:szCs w:val="24"/>
          <w:lang w:val="ro-RO"/>
        </w:rPr>
        <w:t>33 subpc</w:t>
      </w:r>
      <w:r w:rsidR="00B76A5C" w:rsidRPr="005C5AC4">
        <w:rPr>
          <w:rFonts w:ascii="Times New Roman" w:hAnsi="Times New Roman" w:cs="Times New Roman"/>
          <w:color w:val="000000" w:themeColor="text1"/>
          <w:sz w:val="24"/>
          <w:szCs w:val="24"/>
          <w:lang w:val="ro-RO"/>
        </w:rPr>
        <w:t xml:space="preserve">t. </w:t>
      </w:r>
      <w:r w:rsidRPr="005C5AC4">
        <w:rPr>
          <w:rFonts w:ascii="Times New Roman" w:hAnsi="Times New Roman" w:cs="Times New Roman"/>
          <w:color w:val="000000" w:themeColor="text1"/>
          <w:sz w:val="24"/>
          <w:szCs w:val="24"/>
          <w:lang w:val="ro-RO"/>
        </w:rPr>
        <w:t>42 din Orientările Uniunii Europene privind ajutoarele de stat în sectoarele agricol și forestier și în zonele rurale (2022/C 485/01);</w:t>
      </w:r>
    </w:p>
    <w:p w14:paraId="4D5DC23B" w14:textId="532AC002" w:rsidR="005E34A0" w:rsidRPr="005C5AC4" w:rsidRDefault="00503594" w:rsidP="006A180D">
      <w:pPr>
        <w:pStyle w:val="ListParagraph"/>
        <w:spacing w:line="276" w:lineRule="auto"/>
        <w:ind w:left="284"/>
        <w:jc w:val="both"/>
        <w:rPr>
          <w:rFonts w:ascii="Times New Roman" w:hAnsi="Times New Roman" w:cs="Times New Roman"/>
          <w:color w:val="000000" w:themeColor="text1"/>
          <w:sz w:val="24"/>
          <w:szCs w:val="24"/>
          <w:lang w:val="ro-RO"/>
        </w:rPr>
      </w:pPr>
      <w:r w:rsidRPr="005C5AC4">
        <w:rPr>
          <w:rFonts w:ascii="Times New Roman" w:hAnsi="Times New Roman" w:cs="Times New Roman"/>
          <w:bCs/>
          <w:color w:val="000000" w:themeColor="text1"/>
          <w:sz w:val="24"/>
          <w:szCs w:val="24"/>
          <w:lang w:val="ro-RO"/>
        </w:rPr>
        <w:t>n</w:t>
      </w:r>
      <w:r w:rsidR="00FA23CD" w:rsidRPr="005C5AC4">
        <w:rPr>
          <w:rFonts w:ascii="Times New Roman" w:hAnsi="Times New Roman" w:cs="Times New Roman"/>
          <w:color w:val="000000" w:themeColor="text1"/>
          <w:sz w:val="24"/>
          <w:szCs w:val="24"/>
          <w:lang w:val="ro-RO"/>
        </w:rPr>
        <w:t>)</w:t>
      </w:r>
      <w:r w:rsidR="00FA23CD" w:rsidRPr="005C5AC4">
        <w:rPr>
          <w:rFonts w:ascii="Times New Roman" w:hAnsi="Times New Roman" w:cs="Times New Roman"/>
          <w:b/>
          <w:bCs/>
          <w:i/>
          <w:iCs/>
          <w:color w:val="000000" w:themeColor="text1"/>
          <w:sz w:val="24"/>
          <w:szCs w:val="24"/>
          <w:lang w:val="ro-RO"/>
        </w:rPr>
        <w:tab/>
      </w:r>
      <w:r w:rsidR="005E34A0" w:rsidRPr="005C5AC4">
        <w:rPr>
          <w:rFonts w:ascii="Times New Roman" w:hAnsi="Times New Roman" w:cs="Times New Roman"/>
          <w:i/>
          <w:iCs/>
          <w:color w:val="000000" w:themeColor="text1"/>
          <w:sz w:val="24"/>
          <w:szCs w:val="24"/>
          <w:lang w:val="ro-RO"/>
        </w:rPr>
        <w:t>întreprindere unică</w:t>
      </w:r>
      <w:r w:rsidR="005E34A0" w:rsidRPr="005C5AC4">
        <w:rPr>
          <w:rFonts w:ascii="Times New Roman" w:hAnsi="Times New Roman" w:cs="Times New Roman"/>
          <w:color w:val="000000" w:themeColor="text1"/>
          <w:sz w:val="24"/>
          <w:szCs w:val="24"/>
          <w:lang w:val="ro-RO"/>
        </w:rPr>
        <w:t xml:space="preserve"> </w:t>
      </w:r>
      <w:r w:rsidR="00163083" w:rsidRPr="005C5AC4">
        <w:rPr>
          <w:rFonts w:ascii="Times New Roman" w:hAnsi="Times New Roman" w:cs="Times New Roman"/>
          <w:color w:val="000000" w:themeColor="text1"/>
          <w:sz w:val="24"/>
          <w:szCs w:val="24"/>
          <w:lang w:val="ro-RO"/>
        </w:rPr>
        <w:t>-</w:t>
      </w:r>
      <w:r w:rsidR="005E34A0" w:rsidRPr="005C5AC4">
        <w:rPr>
          <w:rFonts w:ascii="Times New Roman" w:hAnsi="Times New Roman" w:cs="Times New Roman"/>
          <w:color w:val="000000" w:themeColor="text1"/>
          <w:sz w:val="24"/>
          <w:szCs w:val="24"/>
          <w:lang w:val="ro-RO"/>
        </w:rPr>
        <w:t xml:space="preserve"> în conformitate cu prevederile art. 2 alin. (2) din Regulamentul (UE) nr. 1.407/2013, include toate întreprinderile între care există cel puțin una dintre relațiile următoare:</w:t>
      </w:r>
    </w:p>
    <w:p w14:paraId="20F134DE" w14:textId="77777777" w:rsidR="005E34A0" w:rsidRPr="005C5AC4" w:rsidRDefault="008A7B40" w:rsidP="000372AD">
      <w:pPr>
        <w:pStyle w:val="ListParagraph"/>
        <w:spacing w:line="276" w:lineRule="auto"/>
        <w:ind w:hanging="180"/>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005E34A0" w:rsidRPr="005C5AC4">
        <w:rPr>
          <w:rFonts w:ascii="Times New Roman" w:hAnsi="Times New Roman" w:cs="Times New Roman"/>
          <w:color w:val="000000" w:themeColor="text1"/>
          <w:sz w:val="24"/>
          <w:szCs w:val="24"/>
          <w:lang w:val="ro-RO"/>
        </w:rPr>
        <w:t xml:space="preserve"> o întreprindere deține majoritatea drepturilor de vot ale acționarilor sau ale asociaților unei alte întreprinderi;</w:t>
      </w:r>
    </w:p>
    <w:p w14:paraId="6085DD8C" w14:textId="77777777" w:rsidR="005E34A0" w:rsidRPr="005C5AC4" w:rsidRDefault="008A7B40" w:rsidP="000372AD">
      <w:pPr>
        <w:pStyle w:val="ListParagraph"/>
        <w:spacing w:line="276" w:lineRule="auto"/>
        <w:ind w:hanging="180"/>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005E34A0" w:rsidRPr="005C5AC4">
        <w:rPr>
          <w:rFonts w:ascii="Times New Roman" w:hAnsi="Times New Roman" w:cs="Times New Roman"/>
          <w:color w:val="000000" w:themeColor="text1"/>
          <w:sz w:val="24"/>
          <w:szCs w:val="24"/>
          <w:lang w:val="ro-RO"/>
        </w:rPr>
        <w:t xml:space="preserve"> o întreprindere are dreptul de a numi sau revoca majoritatea membrilor organelor de administrare, de conducere sau de supraveghere ale unei alte întreprinderi;</w:t>
      </w:r>
    </w:p>
    <w:p w14:paraId="0A9126D8" w14:textId="77777777" w:rsidR="005E34A0" w:rsidRPr="005C5AC4" w:rsidRDefault="008A7B40" w:rsidP="000372AD">
      <w:pPr>
        <w:pStyle w:val="ListParagraph"/>
        <w:spacing w:line="276" w:lineRule="auto"/>
        <w:ind w:hanging="180"/>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005E34A0" w:rsidRPr="005C5AC4">
        <w:rPr>
          <w:rFonts w:ascii="Times New Roman" w:hAnsi="Times New Roman" w:cs="Times New Roman"/>
          <w:color w:val="000000" w:themeColor="text1"/>
          <w:sz w:val="24"/>
          <w:szCs w:val="24"/>
          <w:lang w:val="ro-RO"/>
        </w:rPr>
        <w:t xml:space="preserve"> o întreprindere are dreptul de a exercita o influență dominantă asupra altei întreprinderi în temeiul unui contract încheiat cu întreprinderea în cauză sau în temeiul unei prevederi din contractul de societate sau din statutul acesteia;</w:t>
      </w:r>
    </w:p>
    <w:p w14:paraId="7D8BDDEB" w14:textId="77777777" w:rsidR="005E34A0" w:rsidRPr="005C5AC4" w:rsidRDefault="008A7B40" w:rsidP="000372AD">
      <w:pPr>
        <w:pStyle w:val="ListParagraph"/>
        <w:spacing w:line="276" w:lineRule="auto"/>
        <w:ind w:hanging="180"/>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lastRenderedPageBreak/>
        <w:t>-</w:t>
      </w:r>
      <w:r w:rsidR="005E34A0" w:rsidRPr="005C5AC4">
        <w:rPr>
          <w:rFonts w:ascii="Times New Roman" w:hAnsi="Times New Roman" w:cs="Times New Roman"/>
          <w:color w:val="000000" w:themeColor="text1"/>
          <w:sz w:val="24"/>
          <w:szCs w:val="24"/>
          <w:lang w:val="ro-RO"/>
        </w:rPr>
        <w:t xml:space="preserve"> o întreprindere este acționar sau asociat al unei alte întreprinderi și controlează singură, în baza unui acord cu alți acționari sau asociați ai acelei întreprinderi, majoritatea drepturilor de vot ale acționarilor sau ale asociaților întreprinderii respective;</w:t>
      </w:r>
    </w:p>
    <w:p w14:paraId="79CD7C13" w14:textId="77777777" w:rsidR="005E34A0" w:rsidRPr="005C5AC4" w:rsidRDefault="008A7B40" w:rsidP="000372AD">
      <w:pPr>
        <w:pStyle w:val="ListParagraph"/>
        <w:spacing w:line="276" w:lineRule="auto"/>
        <w:ind w:hanging="180"/>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w:t>
      </w:r>
      <w:r w:rsidR="005E34A0" w:rsidRPr="005C5AC4">
        <w:rPr>
          <w:rFonts w:ascii="Times New Roman" w:hAnsi="Times New Roman" w:cs="Times New Roman"/>
          <w:color w:val="000000" w:themeColor="text1"/>
          <w:sz w:val="24"/>
          <w:szCs w:val="24"/>
          <w:lang w:val="ro-RO"/>
        </w:rPr>
        <w:t xml:space="preserve"> întreprinderile care întrețin, prin intermediul uneia sau a mai multor întreprinderi, relațiile la care se face referire mai sus sunt considerate întreprinderi unice;</w:t>
      </w:r>
    </w:p>
    <w:p w14:paraId="5B1DE0E8" w14:textId="3C7109EE" w:rsidR="006D4E74" w:rsidRPr="005C5AC4" w:rsidRDefault="00503594" w:rsidP="008831DB">
      <w:pPr>
        <w:spacing w:line="276" w:lineRule="auto"/>
        <w:ind w:left="426" w:hanging="142"/>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Style w:val="spar"/>
          <w:rFonts w:ascii="Times New Roman" w:hAnsi="Times New Roman" w:cs="Times New Roman"/>
          <w:bCs/>
          <w:iCs/>
          <w:color w:val="000000" w:themeColor="text1"/>
          <w:sz w:val="24"/>
          <w:szCs w:val="24"/>
          <w:bdr w:val="none" w:sz="0" w:space="0" w:color="auto" w:frame="1"/>
          <w:shd w:val="clear" w:color="auto" w:fill="FFFFFF"/>
          <w:lang w:val="ro-RO"/>
        </w:rPr>
        <w:t>o</w:t>
      </w:r>
      <w:r w:rsidR="0057252E" w:rsidRPr="005C5AC4">
        <w:rPr>
          <w:rStyle w:val="spar"/>
          <w:rFonts w:ascii="Times New Roman" w:hAnsi="Times New Roman" w:cs="Times New Roman"/>
          <w:bCs/>
          <w:iCs/>
          <w:color w:val="000000" w:themeColor="text1"/>
          <w:sz w:val="24"/>
          <w:szCs w:val="24"/>
          <w:bdr w:val="none" w:sz="0" w:space="0" w:color="auto" w:frame="1"/>
          <w:shd w:val="clear" w:color="auto" w:fill="FFFFFF"/>
          <w:lang w:val="ro-RO"/>
        </w:rPr>
        <w:t>)</w:t>
      </w:r>
      <w:r w:rsidR="006E269E" w:rsidRPr="005C5AC4">
        <w:rPr>
          <w:rStyle w:val="spar"/>
          <w:rFonts w:ascii="Times New Roman" w:hAnsi="Times New Roman" w:cs="Times New Roman"/>
          <w:bCs/>
          <w:iCs/>
          <w:color w:val="000000" w:themeColor="text1"/>
          <w:sz w:val="24"/>
          <w:szCs w:val="24"/>
          <w:bdr w:val="none" w:sz="0" w:space="0" w:color="auto" w:frame="1"/>
          <w:shd w:val="clear" w:color="auto" w:fill="FFFFFF"/>
          <w:lang w:val="ro-RO"/>
        </w:rPr>
        <w:t xml:space="preserve">  </w:t>
      </w:r>
      <w:r w:rsidR="006D4E74" w:rsidRPr="005C5AC4">
        <w:rPr>
          <w:rStyle w:val="spar"/>
          <w:rFonts w:ascii="Times New Roman" w:hAnsi="Times New Roman" w:cs="Times New Roman"/>
          <w:bCs/>
          <w:i/>
          <w:color w:val="000000" w:themeColor="text1"/>
          <w:sz w:val="24"/>
          <w:szCs w:val="24"/>
          <w:bdr w:val="none" w:sz="0" w:space="0" w:color="auto" w:frame="1"/>
          <w:shd w:val="clear" w:color="auto" w:fill="FFFFFF"/>
          <w:lang w:val="ro-RO"/>
        </w:rPr>
        <w:t>principiul „do not significant harm” (DNSH)</w:t>
      </w:r>
      <w:r w:rsidR="006D4E74" w:rsidRPr="005C5AC4">
        <w:rPr>
          <w:rStyle w:val="spar"/>
          <w:rFonts w:ascii="Times New Roman" w:hAnsi="Times New Roman" w:cs="Times New Roman"/>
          <w:color w:val="000000" w:themeColor="text1"/>
          <w:sz w:val="24"/>
          <w:szCs w:val="24"/>
          <w:bdr w:val="none" w:sz="0" w:space="0" w:color="auto" w:frame="1"/>
          <w:shd w:val="clear" w:color="auto" w:fill="FFFFFF"/>
          <w:lang w:val="ro-RO"/>
        </w:rPr>
        <w:t xml:space="preserve"> – reprezintă evaluarea privind respectarea celor 6 obiective de mediu prevăzute în Comunicarea Comisiei Europene </w:t>
      </w:r>
      <w:r w:rsidR="006D4E74" w:rsidRPr="005C5AC4">
        <w:rPr>
          <w:rFonts w:ascii="Times New Roman" w:hAnsi="Times New Roman" w:cs="Times New Roman"/>
          <w:color w:val="000000" w:themeColor="text1"/>
          <w:sz w:val="24"/>
          <w:szCs w:val="24"/>
          <w:bdr w:val="none" w:sz="0" w:space="0" w:color="auto" w:frame="1"/>
          <w:shd w:val="clear" w:color="auto" w:fill="FFFFFF"/>
          <w:lang w:val="ro-RO"/>
        </w:rPr>
        <w:t>C(2021) 1054, respectiv:</w:t>
      </w:r>
    </w:p>
    <w:p w14:paraId="244A15CD" w14:textId="77777777" w:rsidR="006D4E74" w:rsidRPr="005C5AC4" w:rsidRDefault="006D4E74" w:rsidP="000372AD">
      <w:pPr>
        <w:pStyle w:val="ListParagraph"/>
        <w:spacing w:line="276" w:lineRule="auto"/>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color w:val="000000" w:themeColor="text1"/>
          <w:sz w:val="24"/>
          <w:szCs w:val="24"/>
          <w:bdr w:val="none" w:sz="0" w:space="0" w:color="auto" w:frame="1"/>
          <w:shd w:val="clear" w:color="auto" w:fill="FFFFFF"/>
          <w:lang w:val="ro-RO"/>
        </w:rPr>
        <w:t>1. Atenuarea schimbărilor climatice</w:t>
      </w:r>
    </w:p>
    <w:p w14:paraId="49331411" w14:textId="77777777" w:rsidR="006D4E74" w:rsidRPr="005C5AC4" w:rsidRDefault="006D4E74" w:rsidP="000372AD">
      <w:pPr>
        <w:pStyle w:val="ListParagraph"/>
        <w:spacing w:line="276" w:lineRule="auto"/>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color w:val="000000" w:themeColor="text1"/>
          <w:sz w:val="24"/>
          <w:szCs w:val="24"/>
          <w:bdr w:val="none" w:sz="0" w:space="0" w:color="auto" w:frame="1"/>
          <w:shd w:val="clear" w:color="auto" w:fill="FFFFFF"/>
          <w:lang w:val="ro-RO"/>
        </w:rPr>
        <w:t>2. Adaptarea la schimbările climatice</w:t>
      </w:r>
    </w:p>
    <w:p w14:paraId="4795ABAA" w14:textId="77777777" w:rsidR="006D4E74" w:rsidRPr="005C5AC4" w:rsidRDefault="006D4E74" w:rsidP="000372AD">
      <w:pPr>
        <w:pStyle w:val="ListParagraph"/>
        <w:spacing w:line="276" w:lineRule="auto"/>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color w:val="000000" w:themeColor="text1"/>
          <w:sz w:val="24"/>
          <w:szCs w:val="24"/>
          <w:bdr w:val="none" w:sz="0" w:space="0" w:color="auto" w:frame="1"/>
          <w:shd w:val="clear" w:color="auto" w:fill="FFFFFF"/>
          <w:lang w:val="ro-RO"/>
        </w:rPr>
        <w:t>3. Utilizarea durabilă și protejarea resurselor de apă și a celor marine</w:t>
      </w:r>
    </w:p>
    <w:p w14:paraId="53E76A47" w14:textId="77777777" w:rsidR="006D4E74" w:rsidRPr="005C5AC4" w:rsidRDefault="006D4E74" w:rsidP="000372AD">
      <w:pPr>
        <w:pStyle w:val="ListParagraph"/>
        <w:spacing w:line="276" w:lineRule="auto"/>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color w:val="000000" w:themeColor="text1"/>
          <w:sz w:val="24"/>
          <w:szCs w:val="24"/>
          <w:bdr w:val="none" w:sz="0" w:space="0" w:color="auto" w:frame="1"/>
          <w:shd w:val="clear" w:color="auto" w:fill="FFFFFF"/>
          <w:lang w:val="ro-RO"/>
        </w:rPr>
        <w:t>4. Economia circulară, inclusiv prevenirea și reciclarea deșeurilor</w:t>
      </w:r>
    </w:p>
    <w:p w14:paraId="6FE5179B" w14:textId="77777777" w:rsidR="006D4E74" w:rsidRPr="005C5AC4" w:rsidRDefault="006D4E74" w:rsidP="000372AD">
      <w:pPr>
        <w:pStyle w:val="ListParagraph"/>
        <w:spacing w:line="276" w:lineRule="auto"/>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color w:val="000000" w:themeColor="text1"/>
          <w:sz w:val="24"/>
          <w:szCs w:val="24"/>
          <w:bdr w:val="none" w:sz="0" w:space="0" w:color="auto" w:frame="1"/>
          <w:shd w:val="clear" w:color="auto" w:fill="FFFFFF"/>
          <w:lang w:val="ro-RO"/>
        </w:rPr>
        <w:t>5. Prevenirea și controlul poluării în aer, apă sau sol</w:t>
      </w:r>
    </w:p>
    <w:p w14:paraId="42C79224" w14:textId="77777777" w:rsidR="006D4E74" w:rsidRPr="005C5AC4" w:rsidRDefault="006D4E74" w:rsidP="000372AD">
      <w:pPr>
        <w:pStyle w:val="ListParagraph"/>
        <w:spacing w:line="276" w:lineRule="auto"/>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color w:val="000000" w:themeColor="text1"/>
          <w:sz w:val="24"/>
          <w:szCs w:val="24"/>
          <w:bdr w:val="none" w:sz="0" w:space="0" w:color="auto" w:frame="1"/>
          <w:shd w:val="clear" w:color="auto" w:fill="FFFFFF"/>
          <w:lang w:val="ro-RO"/>
        </w:rPr>
        <w:t>6. Protecția și restaurarea biodiversității și a ecosistemelor</w:t>
      </w:r>
    </w:p>
    <w:p w14:paraId="7D3E3A3A" w14:textId="77777777" w:rsidR="006D4E74" w:rsidRPr="005C5AC4" w:rsidRDefault="00AE65DE" w:rsidP="008831DB">
      <w:pPr>
        <w:pStyle w:val="ListParagraph"/>
        <w:spacing w:line="276" w:lineRule="auto"/>
        <w:ind w:left="426"/>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În conformitate cu prevederile Legii nr. 292/2018 </w:t>
      </w:r>
      <w:r w:rsidRPr="005C5AC4">
        <w:rPr>
          <w:rFonts w:ascii="Times New Roman" w:hAnsi="Times New Roman" w:cs="Times New Roman"/>
          <w:iCs/>
          <w:color w:val="000000" w:themeColor="text1"/>
          <w:sz w:val="24"/>
          <w:szCs w:val="24"/>
          <w:lang w:val="ro-RO"/>
        </w:rPr>
        <w:t>privind evaluarea impactului anumitor proiecte publice şi private asupra mediului,</w:t>
      </w:r>
      <w:r w:rsidRPr="005C5AC4">
        <w:rPr>
          <w:rFonts w:ascii="Times New Roman" w:hAnsi="Times New Roman" w:cs="Times New Roman"/>
          <w:color w:val="000000" w:themeColor="text1"/>
          <w:sz w:val="24"/>
          <w:szCs w:val="24"/>
          <w:lang w:val="ro-RO"/>
        </w:rPr>
        <w:t xml:space="preserve"> pentru acțiunile de reîmpădurire nu este necesar a se emite un document de evaluare (raport de mediu) a impactului asupra mediului</w:t>
      </w:r>
      <w:r w:rsidR="00AA4AF2" w:rsidRPr="005C5AC4">
        <w:rPr>
          <w:rFonts w:ascii="Times New Roman" w:hAnsi="Times New Roman" w:cs="Times New Roman"/>
          <w:color w:val="000000" w:themeColor="text1"/>
          <w:sz w:val="24"/>
          <w:szCs w:val="24"/>
          <w:lang w:val="ro-RO"/>
        </w:rPr>
        <w:t>, deoarece</w:t>
      </w:r>
      <w:r w:rsidRPr="005C5AC4">
        <w:rPr>
          <w:rFonts w:ascii="Times New Roman" w:hAnsi="Times New Roman" w:cs="Times New Roman"/>
          <w:color w:val="000000" w:themeColor="text1"/>
          <w:sz w:val="24"/>
          <w:szCs w:val="24"/>
          <w:lang w:val="ro-RO"/>
        </w:rPr>
        <w:t xml:space="preserve"> </w:t>
      </w:r>
      <w:r w:rsidR="00AA4AF2" w:rsidRPr="005C5AC4">
        <w:rPr>
          <w:rFonts w:ascii="Times New Roman" w:hAnsi="Times New Roman" w:cs="Times New Roman"/>
          <w:color w:val="000000" w:themeColor="text1"/>
          <w:sz w:val="24"/>
          <w:szCs w:val="24"/>
          <w:lang w:val="ro-RO"/>
        </w:rPr>
        <w:t>se reface potențialul forestier, iar</w:t>
      </w:r>
      <w:r w:rsidRPr="005C5AC4">
        <w:rPr>
          <w:rFonts w:ascii="Times New Roman" w:hAnsi="Times New Roman" w:cs="Times New Roman"/>
          <w:color w:val="000000" w:themeColor="text1"/>
          <w:sz w:val="24"/>
          <w:szCs w:val="24"/>
          <w:lang w:val="ro-RO"/>
        </w:rPr>
        <w:t xml:space="preserve"> compozițiil</w:t>
      </w:r>
      <w:r w:rsidR="00AA4AF2" w:rsidRPr="005C5AC4">
        <w:rPr>
          <w:rFonts w:ascii="Times New Roman" w:hAnsi="Times New Roman" w:cs="Times New Roman"/>
          <w:color w:val="000000" w:themeColor="text1"/>
          <w:sz w:val="24"/>
          <w:szCs w:val="24"/>
          <w:lang w:val="ro-RO"/>
        </w:rPr>
        <w:t>e</w:t>
      </w:r>
      <w:r w:rsidRPr="005C5AC4">
        <w:rPr>
          <w:rFonts w:ascii="Times New Roman" w:hAnsi="Times New Roman" w:cs="Times New Roman"/>
          <w:color w:val="000000" w:themeColor="text1"/>
          <w:sz w:val="24"/>
          <w:szCs w:val="24"/>
          <w:lang w:val="ro-RO"/>
        </w:rPr>
        <w:t xml:space="preserve"> de împădurire</w:t>
      </w:r>
      <w:r w:rsidR="00AA4AF2" w:rsidRPr="005C5AC4">
        <w:rPr>
          <w:rFonts w:ascii="Times New Roman" w:hAnsi="Times New Roman" w:cs="Times New Roman"/>
          <w:color w:val="000000" w:themeColor="text1"/>
          <w:sz w:val="24"/>
          <w:szCs w:val="24"/>
          <w:lang w:val="ro-RO"/>
        </w:rPr>
        <w:t xml:space="preserve"> prevăzute de amenajamentele silvice respectă</w:t>
      </w:r>
      <w:r w:rsidRPr="005C5AC4">
        <w:rPr>
          <w:rFonts w:ascii="Times New Roman" w:hAnsi="Times New Roman" w:cs="Times New Roman"/>
          <w:color w:val="000000" w:themeColor="text1"/>
          <w:sz w:val="24"/>
          <w:szCs w:val="24"/>
          <w:lang w:val="ro-RO"/>
        </w:rPr>
        <w:t xml:space="preserve"> tipul natural fundamental de pădure.</w:t>
      </w:r>
    </w:p>
    <w:p w14:paraId="574CCA64" w14:textId="112FB1FB" w:rsidR="00393B26" w:rsidRPr="005C5AC4" w:rsidRDefault="001244B1" w:rsidP="002B24A6">
      <w:pPr>
        <w:pStyle w:val="ListParagraph"/>
        <w:numPr>
          <w:ilvl w:val="0"/>
          <w:numId w:val="56"/>
        </w:numPr>
        <w:spacing w:line="276" w:lineRule="auto"/>
        <w:ind w:hanging="218"/>
        <w:jc w:val="both"/>
        <w:rPr>
          <w:rFonts w:ascii="Times New Roman" w:hAnsi="Times New Roman" w:cs="Times New Roman"/>
          <w:color w:val="000000" w:themeColor="text1"/>
          <w:sz w:val="24"/>
          <w:szCs w:val="24"/>
          <w:lang w:val="ro-RO"/>
        </w:rPr>
      </w:pPr>
      <w:r w:rsidRPr="005C5AC4">
        <w:rPr>
          <w:rFonts w:ascii="Times New Roman" w:hAnsi="Times New Roman" w:cs="Times New Roman"/>
          <w:b/>
          <w:bCs/>
          <w:i/>
          <w:iCs/>
          <w:color w:val="000000" w:themeColor="text1"/>
          <w:sz w:val="24"/>
          <w:szCs w:val="24"/>
          <w:lang w:val="ro-RO"/>
        </w:rPr>
        <w:t xml:space="preserve"> </w:t>
      </w:r>
      <w:r w:rsidR="00393B26" w:rsidRPr="005C5AC4">
        <w:rPr>
          <w:rFonts w:ascii="Times New Roman" w:hAnsi="Times New Roman" w:cs="Times New Roman"/>
          <w:i/>
          <w:iCs/>
          <w:color w:val="000000" w:themeColor="text1"/>
          <w:sz w:val="24"/>
          <w:szCs w:val="24"/>
          <w:lang w:val="ro-RO"/>
        </w:rPr>
        <w:t>infestări ale plantelor cu organisme dăunătoare</w:t>
      </w:r>
      <w:r w:rsidR="00393B26" w:rsidRPr="005C5AC4">
        <w:rPr>
          <w:rFonts w:ascii="Times New Roman" w:hAnsi="Times New Roman" w:cs="Times New Roman"/>
          <w:b/>
          <w:bCs/>
          <w:color w:val="000000" w:themeColor="text1"/>
          <w:sz w:val="24"/>
          <w:szCs w:val="24"/>
          <w:lang w:val="ro-RO"/>
        </w:rPr>
        <w:t xml:space="preserve"> –</w:t>
      </w:r>
      <w:r w:rsidR="00B01CA1" w:rsidRPr="005C5AC4">
        <w:rPr>
          <w:rFonts w:ascii="Times New Roman" w:hAnsi="Times New Roman" w:cs="Times New Roman"/>
          <w:color w:val="000000" w:themeColor="text1"/>
          <w:sz w:val="24"/>
          <w:szCs w:val="24"/>
          <w:lang w:val="ro-RO"/>
        </w:rPr>
        <w:t xml:space="preserve"> </w:t>
      </w:r>
      <w:r w:rsidR="00393B26" w:rsidRPr="005C5AC4">
        <w:rPr>
          <w:rFonts w:ascii="Times New Roman" w:hAnsi="Times New Roman" w:cs="Times New Roman"/>
          <w:color w:val="000000" w:themeColor="text1"/>
          <w:sz w:val="24"/>
          <w:szCs w:val="24"/>
          <w:lang w:val="ro-RO"/>
        </w:rPr>
        <w:t xml:space="preserve">acțiunea altor specii de viruși, bacterii, ciuperci, plante parazite și animale asupra arborilor, care determină uscarea acestora, </w:t>
      </w:r>
      <w:r w:rsidR="00570BAF" w:rsidRPr="005C5AC4">
        <w:rPr>
          <w:rFonts w:ascii="Times New Roman" w:hAnsi="Times New Roman" w:cs="Times New Roman"/>
          <w:color w:val="000000" w:themeColor="text1"/>
          <w:sz w:val="24"/>
          <w:szCs w:val="24"/>
          <w:lang w:val="ro-RO"/>
        </w:rPr>
        <w:t xml:space="preserve"> așa cum sunt precizate</w:t>
      </w:r>
      <w:r w:rsidR="00393B26" w:rsidRPr="005C5AC4">
        <w:rPr>
          <w:rFonts w:ascii="Times New Roman" w:hAnsi="Times New Roman" w:cs="Times New Roman"/>
          <w:color w:val="000000" w:themeColor="text1"/>
          <w:sz w:val="24"/>
          <w:szCs w:val="24"/>
          <w:lang w:val="ro-RO"/>
        </w:rPr>
        <w:t xml:space="preserve"> și la pct. II din anexa nr. 1 la Normele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 aprobate prin Ordinul ministrului agriculturii și dezvoltării rurale nr. 766/2007;</w:t>
      </w:r>
    </w:p>
    <w:p w14:paraId="37FD39F7" w14:textId="2A14EAFD" w:rsidR="00393B26" w:rsidRPr="005C5AC4" w:rsidRDefault="00944C1B" w:rsidP="00CC525D">
      <w:pPr>
        <w:pStyle w:val="ListParagraph"/>
        <w:numPr>
          <w:ilvl w:val="0"/>
          <w:numId w:val="56"/>
        </w:num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f</w:t>
      </w:r>
      <w:r w:rsidR="00393B26" w:rsidRPr="005C5AC4">
        <w:rPr>
          <w:rFonts w:ascii="Times New Roman" w:hAnsi="Times New Roman" w:cs="Times New Roman"/>
          <w:i/>
          <w:iCs/>
          <w:color w:val="000000" w:themeColor="text1"/>
          <w:sz w:val="24"/>
          <w:szCs w:val="24"/>
          <w:lang w:val="ro-RO"/>
        </w:rPr>
        <w:t>ond forestier național</w:t>
      </w:r>
      <w:r w:rsidR="00393B26" w:rsidRPr="005C5AC4">
        <w:rPr>
          <w:rFonts w:ascii="Times New Roman" w:hAnsi="Times New Roman" w:cs="Times New Roman"/>
          <w:color w:val="000000" w:themeColor="text1"/>
          <w:sz w:val="24"/>
          <w:szCs w:val="24"/>
          <w:lang w:val="ro-RO"/>
        </w:rPr>
        <w:t xml:space="preserve"> – </w:t>
      </w:r>
      <w:r w:rsidR="00B01B11" w:rsidRPr="005C5AC4">
        <w:rPr>
          <w:rFonts w:ascii="Times New Roman" w:hAnsi="Times New Roman" w:cs="Times New Roman"/>
          <w:color w:val="000000" w:themeColor="text1"/>
          <w:sz w:val="24"/>
          <w:szCs w:val="24"/>
          <w:lang w:val="ro-RO"/>
        </w:rPr>
        <w:t>terenurile care</w:t>
      </w:r>
      <w:r w:rsidR="00393B26" w:rsidRPr="005C5AC4">
        <w:rPr>
          <w:rFonts w:ascii="Times New Roman" w:hAnsi="Times New Roman" w:cs="Times New Roman"/>
          <w:color w:val="000000" w:themeColor="text1"/>
          <w:sz w:val="24"/>
          <w:szCs w:val="24"/>
          <w:lang w:val="ro-RO"/>
        </w:rPr>
        <w:t xml:space="preserve"> îndeplinesc condițiile prevăzute la </w:t>
      </w:r>
      <w:r w:rsidR="006A259F" w:rsidRPr="005C5AC4">
        <w:rPr>
          <w:rFonts w:ascii="Times New Roman" w:hAnsi="Times New Roman" w:cs="Times New Roman"/>
          <w:color w:val="000000" w:themeColor="text1"/>
          <w:sz w:val="24"/>
          <w:szCs w:val="24"/>
          <w:lang w:val="ro-RO"/>
        </w:rPr>
        <w:t xml:space="preserve">art. </w:t>
      </w:r>
      <w:r w:rsidR="00393B26" w:rsidRPr="005C5AC4">
        <w:rPr>
          <w:rFonts w:ascii="Times New Roman" w:hAnsi="Times New Roman" w:cs="Times New Roman"/>
          <w:color w:val="000000" w:themeColor="text1"/>
          <w:sz w:val="24"/>
          <w:szCs w:val="24"/>
          <w:lang w:val="ro-RO"/>
        </w:rPr>
        <w:t>1 din Legea nr. 46/2008, republicată, cu modificările şi completările ulterioare;</w:t>
      </w:r>
    </w:p>
    <w:p w14:paraId="6099714E" w14:textId="430194F4" w:rsidR="000F3C1A" w:rsidRPr="005C5AC4" w:rsidRDefault="00A86C77" w:rsidP="008831DB">
      <w:pPr>
        <w:pStyle w:val="ListParagraph"/>
        <w:numPr>
          <w:ilvl w:val="0"/>
          <w:numId w:val="56"/>
        </w:numPr>
        <w:tabs>
          <w:tab w:val="left" w:pos="426"/>
        </w:tabs>
        <w:spacing w:line="276" w:lineRule="auto"/>
        <w:ind w:left="284" w:firstLine="0"/>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ocol silvic</w:t>
      </w:r>
      <w:r w:rsidRPr="005C5AC4">
        <w:rPr>
          <w:rFonts w:ascii="Times New Roman" w:hAnsi="Times New Roman" w:cs="Times New Roman"/>
          <w:b/>
          <w:bCs/>
          <w:i/>
          <w:iCs/>
          <w:color w:val="000000" w:themeColor="text1"/>
          <w:sz w:val="24"/>
          <w:szCs w:val="24"/>
          <w:lang w:val="ro-RO"/>
        </w:rPr>
        <w:t xml:space="preserve"> </w:t>
      </w:r>
      <w:r w:rsidR="00B01CA1" w:rsidRPr="005C5AC4">
        <w:rPr>
          <w:rFonts w:ascii="Times New Roman" w:hAnsi="Times New Roman" w:cs="Times New Roman"/>
          <w:b/>
          <w:bCs/>
          <w:i/>
          <w:iCs/>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unitatea silvică înființată în scopul administrării sau asigurării serviciilor pentru fondul forestier național</w:t>
      </w:r>
      <w:r w:rsidR="006720D4" w:rsidRPr="005C5AC4">
        <w:rPr>
          <w:rFonts w:ascii="Times New Roman" w:hAnsi="Times New Roman" w:cs="Times New Roman"/>
          <w:color w:val="000000" w:themeColor="text1"/>
          <w:sz w:val="24"/>
          <w:szCs w:val="24"/>
          <w:lang w:val="ro-RO"/>
        </w:rPr>
        <w:t xml:space="preserve"> potrivit Legii nr. 46/2008, repu</w:t>
      </w:r>
      <w:r w:rsidR="004B5932" w:rsidRPr="005C5AC4">
        <w:rPr>
          <w:rFonts w:ascii="Times New Roman" w:hAnsi="Times New Roman" w:cs="Times New Roman"/>
          <w:color w:val="000000" w:themeColor="text1"/>
          <w:sz w:val="24"/>
          <w:szCs w:val="24"/>
          <w:lang w:val="ro-RO"/>
        </w:rPr>
        <w:t>blicată</w:t>
      </w:r>
      <w:r w:rsidR="00B01CA1" w:rsidRPr="005C5AC4">
        <w:rPr>
          <w:rFonts w:ascii="Times New Roman" w:hAnsi="Times New Roman" w:cs="Times New Roman"/>
          <w:color w:val="000000" w:themeColor="text1"/>
          <w:sz w:val="24"/>
          <w:szCs w:val="24"/>
          <w:lang w:val="ro-RO"/>
        </w:rPr>
        <w:t xml:space="preserve">, cu modificările și completările ulterioare </w:t>
      </w:r>
      <w:r w:rsidR="004B5932" w:rsidRPr="005C5AC4">
        <w:rPr>
          <w:rFonts w:ascii="Times New Roman" w:hAnsi="Times New Roman" w:cs="Times New Roman"/>
          <w:color w:val="000000" w:themeColor="text1"/>
          <w:sz w:val="24"/>
          <w:szCs w:val="24"/>
          <w:lang w:val="ro-RO"/>
        </w:rPr>
        <w:t>și are calitatea de</w:t>
      </w:r>
      <w:r w:rsidR="000F3C1A" w:rsidRPr="005C5AC4">
        <w:rPr>
          <w:rFonts w:ascii="Times New Roman" w:hAnsi="Times New Roman" w:cs="Times New Roman"/>
          <w:color w:val="000000" w:themeColor="text1"/>
          <w:sz w:val="24"/>
          <w:szCs w:val="24"/>
          <w:lang w:val="ro-RO"/>
        </w:rPr>
        <w:t>:</w:t>
      </w:r>
    </w:p>
    <w:p w14:paraId="799CA7A8" w14:textId="77777777" w:rsidR="000B00E5" w:rsidRPr="005C5AC4" w:rsidRDefault="005555E8" w:rsidP="000372AD">
      <w:pPr>
        <w:pStyle w:val="ListParagraph"/>
        <w:numPr>
          <w:ilvl w:val="0"/>
          <w:numId w:val="35"/>
        </w:numPr>
        <w:spacing w:line="276" w:lineRule="auto"/>
        <w:ind w:left="709" w:hanging="283"/>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elaborator </w:t>
      </w:r>
      <w:r w:rsidR="000B00E5" w:rsidRPr="005C5AC4">
        <w:rPr>
          <w:rFonts w:ascii="Times New Roman" w:hAnsi="Times New Roman" w:cs="Times New Roman"/>
          <w:color w:val="000000" w:themeColor="text1"/>
          <w:sz w:val="24"/>
          <w:szCs w:val="24"/>
          <w:lang w:val="ro-RO"/>
        </w:rPr>
        <w:t>a</w:t>
      </w:r>
      <w:r w:rsidR="008E29C9" w:rsidRPr="005C5AC4">
        <w:rPr>
          <w:rFonts w:ascii="Times New Roman" w:hAnsi="Times New Roman" w:cs="Times New Roman"/>
          <w:color w:val="000000" w:themeColor="text1"/>
          <w:sz w:val="24"/>
          <w:szCs w:val="24"/>
          <w:lang w:val="ro-RO"/>
        </w:rPr>
        <w:t>l</w:t>
      </w:r>
      <w:r w:rsidR="000B00E5" w:rsidRPr="005C5AC4">
        <w:rPr>
          <w:rFonts w:ascii="Times New Roman" w:hAnsi="Times New Roman" w:cs="Times New Roman"/>
          <w:color w:val="000000" w:themeColor="text1"/>
          <w:sz w:val="24"/>
          <w:szCs w:val="24"/>
          <w:lang w:val="ro-RO"/>
        </w:rPr>
        <w:t xml:space="preserve"> documentației tehnice de reîmpădurire</w:t>
      </w:r>
      <w:r w:rsidR="008A6CE2" w:rsidRPr="005C5AC4">
        <w:rPr>
          <w:rFonts w:ascii="Times New Roman" w:hAnsi="Times New Roman" w:cs="Times New Roman"/>
          <w:color w:val="000000" w:themeColor="text1"/>
          <w:sz w:val="24"/>
          <w:szCs w:val="24"/>
          <w:lang w:val="ro-RO"/>
        </w:rPr>
        <w:t>;</w:t>
      </w:r>
    </w:p>
    <w:p w14:paraId="09D8CE92" w14:textId="77777777" w:rsidR="000F3C1A" w:rsidRPr="005C5AC4" w:rsidRDefault="008E29C9" w:rsidP="000372AD">
      <w:pPr>
        <w:pStyle w:val="ListParagraph"/>
        <w:numPr>
          <w:ilvl w:val="0"/>
          <w:numId w:val="35"/>
        </w:numPr>
        <w:spacing w:line="276" w:lineRule="auto"/>
        <w:ind w:left="709" w:hanging="283"/>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elaborator și </w:t>
      </w:r>
      <w:r w:rsidR="00910A46" w:rsidRPr="005C5AC4">
        <w:rPr>
          <w:rFonts w:ascii="Times New Roman" w:hAnsi="Times New Roman" w:cs="Times New Roman"/>
          <w:color w:val="000000" w:themeColor="text1"/>
          <w:sz w:val="24"/>
          <w:szCs w:val="24"/>
          <w:lang w:val="ro-RO"/>
        </w:rPr>
        <w:t>a</w:t>
      </w:r>
      <w:r w:rsidR="004B5932" w:rsidRPr="005C5AC4">
        <w:rPr>
          <w:rFonts w:ascii="Times New Roman" w:hAnsi="Times New Roman" w:cs="Times New Roman"/>
          <w:color w:val="000000" w:themeColor="text1"/>
          <w:sz w:val="24"/>
          <w:szCs w:val="24"/>
          <w:lang w:val="ro-RO"/>
        </w:rPr>
        <w:t>vizator</w:t>
      </w:r>
      <w:r w:rsidR="000F3C1A" w:rsidRPr="005C5AC4">
        <w:rPr>
          <w:rFonts w:ascii="Times New Roman" w:hAnsi="Times New Roman" w:cs="Times New Roman"/>
          <w:color w:val="000000" w:themeColor="text1"/>
          <w:sz w:val="24"/>
          <w:szCs w:val="24"/>
          <w:lang w:val="ro-RO"/>
        </w:rPr>
        <w:t xml:space="preserve"> a documentației </w:t>
      </w:r>
      <w:r w:rsidR="000B00E5" w:rsidRPr="005C5AC4">
        <w:rPr>
          <w:rFonts w:ascii="Times New Roman" w:hAnsi="Times New Roman" w:cs="Times New Roman"/>
          <w:color w:val="000000" w:themeColor="text1"/>
          <w:sz w:val="24"/>
          <w:szCs w:val="24"/>
          <w:lang w:val="ro-RO"/>
        </w:rPr>
        <w:t xml:space="preserve">financiare </w:t>
      </w:r>
      <w:r w:rsidR="000F3C1A" w:rsidRPr="005C5AC4">
        <w:rPr>
          <w:rFonts w:ascii="Times New Roman" w:hAnsi="Times New Roman" w:cs="Times New Roman"/>
          <w:color w:val="000000" w:themeColor="text1"/>
          <w:sz w:val="24"/>
          <w:szCs w:val="24"/>
          <w:lang w:val="ro-RO"/>
        </w:rPr>
        <w:t xml:space="preserve">întocmite în vederea decontării din PNRR </w:t>
      </w:r>
      <w:r w:rsidR="00910A46" w:rsidRPr="005C5AC4">
        <w:rPr>
          <w:rFonts w:ascii="Times New Roman" w:hAnsi="Times New Roman" w:cs="Times New Roman"/>
          <w:color w:val="000000" w:themeColor="text1"/>
          <w:sz w:val="24"/>
          <w:szCs w:val="24"/>
          <w:lang w:val="ro-RO"/>
        </w:rPr>
        <w:t xml:space="preserve">a sumelor pentru lucrările inițiate după data de 01.02.2020, </w:t>
      </w:r>
      <w:r w:rsidR="000F3C1A" w:rsidRPr="005C5AC4">
        <w:rPr>
          <w:rFonts w:ascii="Times New Roman" w:hAnsi="Times New Roman" w:cs="Times New Roman"/>
          <w:color w:val="000000" w:themeColor="text1"/>
          <w:sz w:val="24"/>
          <w:szCs w:val="24"/>
          <w:lang w:val="ro-RO"/>
        </w:rPr>
        <w:t xml:space="preserve">în cazul în care ocolul silvic asigură servicii silvice/administrare pe bază de contract pentru </w:t>
      </w:r>
      <w:bookmarkStart w:id="8" w:name="_Hlk115165738"/>
      <w:r w:rsidR="000F3C1A" w:rsidRPr="005C5AC4">
        <w:rPr>
          <w:rFonts w:ascii="Times New Roman" w:hAnsi="Times New Roman" w:cs="Times New Roman"/>
          <w:color w:val="000000" w:themeColor="text1"/>
          <w:sz w:val="24"/>
          <w:szCs w:val="24"/>
          <w:lang w:val="ro-RO"/>
        </w:rPr>
        <w:t xml:space="preserve">fondul forestier proprietate publică </w:t>
      </w:r>
      <w:bookmarkEnd w:id="8"/>
      <w:r w:rsidR="000F3C1A" w:rsidRPr="005C5AC4">
        <w:rPr>
          <w:rFonts w:ascii="Times New Roman" w:hAnsi="Times New Roman" w:cs="Times New Roman"/>
          <w:color w:val="000000" w:themeColor="text1"/>
          <w:sz w:val="24"/>
          <w:szCs w:val="24"/>
          <w:lang w:val="ro-RO"/>
        </w:rPr>
        <w:t xml:space="preserve">și privată </w:t>
      </w:r>
      <w:r w:rsidR="001244B1" w:rsidRPr="005C5AC4">
        <w:rPr>
          <w:rFonts w:ascii="Times New Roman" w:hAnsi="Times New Roman" w:cs="Times New Roman"/>
          <w:color w:val="000000" w:themeColor="text1"/>
          <w:sz w:val="24"/>
          <w:szCs w:val="24"/>
          <w:lang w:val="ro-RO"/>
        </w:rPr>
        <w:t>;</w:t>
      </w:r>
    </w:p>
    <w:p w14:paraId="5D79784D" w14:textId="01C65396" w:rsidR="00FA23CD" w:rsidRPr="005C5AC4" w:rsidRDefault="00FF209A" w:rsidP="000372AD">
      <w:pPr>
        <w:pStyle w:val="ListParagraph"/>
        <w:numPr>
          <w:ilvl w:val="0"/>
          <w:numId w:val="35"/>
        </w:numPr>
        <w:spacing w:line="276" w:lineRule="auto"/>
        <w:ind w:left="709" w:hanging="283"/>
        <w:jc w:val="both"/>
        <w:rPr>
          <w:rFonts w:ascii="Times New Roman" w:hAnsi="Times New Roman" w:cs="Times New Roman"/>
          <w:color w:val="000000" w:themeColor="text1"/>
          <w:sz w:val="24"/>
          <w:szCs w:val="24"/>
          <w:lang w:val="ro-RO"/>
        </w:rPr>
      </w:pPr>
      <w:bookmarkStart w:id="9" w:name="_Hlk133397400"/>
      <w:r w:rsidRPr="005C5AC4">
        <w:rPr>
          <w:rFonts w:ascii="Times New Roman" w:hAnsi="Times New Roman" w:cs="Times New Roman"/>
          <w:color w:val="000000" w:themeColor="text1"/>
          <w:sz w:val="24"/>
          <w:szCs w:val="24"/>
          <w:lang w:val="ro-RO"/>
        </w:rPr>
        <w:t xml:space="preserve">împuternicit </w:t>
      </w:r>
      <w:r w:rsidR="001505AE" w:rsidRPr="005C5AC4">
        <w:rPr>
          <w:rFonts w:ascii="Times New Roman" w:hAnsi="Times New Roman" w:cs="Times New Roman"/>
          <w:color w:val="000000" w:themeColor="text1"/>
          <w:sz w:val="24"/>
          <w:szCs w:val="24"/>
          <w:lang w:val="ro-RO"/>
        </w:rPr>
        <w:t>î</w:t>
      </w:r>
      <w:r w:rsidR="007369C4" w:rsidRPr="005C5AC4">
        <w:rPr>
          <w:rFonts w:ascii="Times New Roman" w:hAnsi="Times New Roman" w:cs="Times New Roman"/>
          <w:color w:val="000000" w:themeColor="text1"/>
          <w:sz w:val="24"/>
          <w:szCs w:val="24"/>
          <w:lang w:val="ro-RO"/>
        </w:rPr>
        <w:t xml:space="preserve">n numele </w:t>
      </w:r>
      <w:r w:rsidR="001505AE" w:rsidRPr="005C5AC4">
        <w:rPr>
          <w:rFonts w:ascii="Times New Roman" w:hAnsi="Times New Roman" w:cs="Times New Roman"/>
          <w:color w:val="000000" w:themeColor="text1"/>
          <w:sz w:val="24"/>
          <w:szCs w:val="24"/>
          <w:lang w:val="ro-RO"/>
        </w:rPr>
        <w:t>ș</w:t>
      </w:r>
      <w:r w:rsidR="007369C4" w:rsidRPr="005C5AC4">
        <w:rPr>
          <w:rFonts w:ascii="Times New Roman" w:hAnsi="Times New Roman" w:cs="Times New Roman"/>
          <w:color w:val="000000" w:themeColor="text1"/>
          <w:sz w:val="24"/>
          <w:szCs w:val="24"/>
          <w:lang w:val="ro-RO"/>
        </w:rPr>
        <w:t xml:space="preserve">i pentru persoanele fizice </w:t>
      </w:r>
      <w:r w:rsidRPr="005C5AC4">
        <w:rPr>
          <w:rFonts w:ascii="Times New Roman" w:hAnsi="Times New Roman" w:cs="Times New Roman"/>
          <w:color w:val="000000" w:themeColor="text1"/>
          <w:sz w:val="24"/>
          <w:szCs w:val="24"/>
          <w:lang w:val="ro-RO"/>
        </w:rPr>
        <w:t>pentru primirea</w:t>
      </w:r>
      <w:r w:rsidR="000F3C1A" w:rsidRPr="005C5AC4">
        <w:rPr>
          <w:rFonts w:ascii="Times New Roman" w:hAnsi="Times New Roman" w:cs="Times New Roman"/>
          <w:color w:val="000000" w:themeColor="text1"/>
          <w:sz w:val="24"/>
          <w:szCs w:val="24"/>
          <w:lang w:val="ro-RO"/>
        </w:rPr>
        <w:t xml:space="preserve"> </w:t>
      </w:r>
      <w:r w:rsidR="00E6278F" w:rsidRPr="005C5AC4">
        <w:rPr>
          <w:rFonts w:ascii="Times New Roman" w:hAnsi="Times New Roman" w:cs="Times New Roman"/>
          <w:color w:val="000000" w:themeColor="text1"/>
          <w:sz w:val="24"/>
          <w:szCs w:val="24"/>
          <w:lang w:val="ro-RO"/>
        </w:rPr>
        <w:t xml:space="preserve">sumelor </w:t>
      </w:r>
      <w:r w:rsidR="000F516A" w:rsidRPr="005C5AC4">
        <w:rPr>
          <w:rFonts w:ascii="Times New Roman" w:hAnsi="Times New Roman" w:cs="Times New Roman"/>
          <w:color w:val="000000" w:themeColor="text1"/>
          <w:sz w:val="24"/>
          <w:szCs w:val="24"/>
          <w:lang w:val="ro-RO"/>
        </w:rPr>
        <w:t xml:space="preserve">decontate </w:t>
      </w:r>
      <w:r w:rsidR="00E6278F" w:rsidRPr="005C5AC4">
        <w:rPr>
          <w:rFonts w:ascii="Times New Roman" w:hAnsi="Times New Roman" w:cs="Times New Roman"/>
          <w:color w:val="000000" w:themeColor="text1"/>
          <w:sz w:val="24"/>
          <w:szCs w:val="24"/>
          <w:lang w:val="ro-RO"/>
        </w:rPr>
        <w:t xml:space="preserve">din PNRR, pentru lucrările </w:t>
      </w:r>
      <w:r w:rsidR="0005601C" w:rsidRPr="005C5AC4">
        <w:rPr>
          <w:rFonts w:ascii="Times New Roman" w:hAnsi="Times New Roman" w:cs="Times New Roman"/>
          <w:color w:val="000000" w:themeColor="text1"/>
          <w:sz w:val="24"/>
          <w:szCs w:val="24"/>
          <w:lang w:val="ro-RO"/>
        </w:rPr>
        <w:t>realizate începând</w:t>
      </w:r>
      <w:r w:rsidR="005555E8" w:rsidRPr="005C5AC4">
        <w:rPr>
          <w:rFonts w:ascii="Times New Roman" w:hAnsi="Times New Roman" w:cs="Times New Roman"/>
          <w:color w:val="000000" w:themeColor="text1"/>
          <w:sz w:val="24"/>
          <w:szCs w:val="24"/>
          <w:lang w:val="ro-RO"/>
        </w:rPr>
        <w:t xml:space="preserve"> </w:t>
      </w:r>
      <w:r w:rsidR="0005601C" w:rsidRPr="005C5AC4">
        <w:rPr>
          <w:rFonts w:ascii="Times New Roman" w:hAnsi="Times New Roman" w:cs="Times New Roman"/>
          <w:color w:val="000000" w:themeColor="text1"/>
          <w:sz w:val="24"/>
          <w:szCs w:val="24"/>
          <w:lang w:val="ro-RO"/>
        </w:rPr>
        <w:t>cu data</w:t>
      </w:r>
      <w:r w:rsidR="00E6278F" w:rsidRPr="005C5AC4">
        <w:rPr>
          <w:rFonts w:ascii="Times New Roman" w:hAnsi="Times New Roman" w:cs="Times New Roman"/>
          <w:color w:val="000000" w:themeColor="text1"/>
          <w:sz w:val="24"/>
          <w:szCs w:val="24"/>
          <w:lang w:val="ro-RO"/>
        </w:rPr>
        <w:t xml:space="preserve"> de 01.02.2020, </w:t>
      </w:r>
      <w:r w:rsidR="000F3C1A" w:rsidRPr="005C5AC4">
        <w:rPr>
          <w:rFonts w:ascii="Times New Roman" w:hAnsi="Times New Roman" w:cs="Times New Roman"/>
          <w:color w:val="000000" w:themeColor="text1"/>
          <w:sz w:val="24"/>
          <w:szCs w:val="24"/>
          <w:lang w:val="ro-RO"/>
        </w:rPr>
        <w:t xml:space="preserve">în cazul în care </w:t>
      </w:r>
      <w:r w:rsidR="00981541" w:rsidRPr="005C5AC4">
        <w:rPr>
          <w:rFonts w:ascii="Times New Roman" w:hAnsi="Times New Roman" w:cs="Times New Roman"/>
          <w:color w:val="000000" w:themeColor="text1"/>
          <w:sz w:val="24"/>
          <w:szCs w:val="24"/>
          <w:lang w:val="ro-RO"/>
        </w:rPr>
        <w:t>lucrările au fost executate pe proprietățile private ale persoanelor fizice</w:t>
      </w:r>
      <w:r w:rsidR="007369C4" w:rsidRPr="005C5AC4">
        <w:rPr>
          <w:rFonts w:ascii="Times New Roman" w:hAnsi="Times New Roman" w:cs="Times New Roman"/>
          <w:color w:val="000000" w:themeColor="text1"/>
          <w:sz w:val="24"/>
          <w:szCs w:val="24"/>
          <w:lang w:val="ro-RO"/>
        </w:rPr>
        <w:t xml:space="preserve"> </w:t>
      </w:r>
      <w:r w:rsidR="001505AE" w:rsidRPr="005C5AC4">
        <w:rPr>
          <w:rFonts w:ascii="Times New Roman" w:hAnsi="Times New Roman" w:cs="Times New Roman"/>
          <w:color w:val="000000" w:themeColor="text1"/>
          <w:sz w:val="24"/>
          <w:szCs w:val="24"/>
          <w:lang w:val="ro-RO"/>
        </w:rPr>
        <w:t>î</w:t>
      </w:r>
      <w:r w:rsidR="007369C4" w:rsidRPr="005C5AC4">
        <w:rPr>
          <w:rFonts w:ascii="Times New Roman" w:hAnsi="Times New Roman" w:cs="Times New Roman"/>
          <w:color w:val="000000" w:themeColor="text1"/>
          <w:sz w:val="24"/>
          <w:szCs w:val="24"/>
          <w:lang w:val="ro-RO"/>
        </w:rPr>
        <w:t xml:space="preserve">n baza contractului </w:t>
      </w:r>
      <w:r w:rsidR="001505AE" w:rsidRPr="005C5AC4">
        <w:rPr>
          <w:rFonts w:ascii="Times New Roman" w:hAnsi="Times New Roman" w:cs="Times New Roman"/>
          <w:color w:val="000000" w:themeColor="text1"/>
          <w:sz w:val="24"/>
          <w:szCs w:val="24"/>
          <w:lang w:val="ro-RO"/>
        </w:rPr>
        <w:t>î</w:t>
      </w:r>
      <w:r w:rsidR="007369C4" w:rsidRPr="005C5AC4">
        <w:rPr>
          <w:rFonts w:ascii="Times New Roman" w:hAnsi="Times New Roman" w:cs="Times New Roman"/>
          <w:color w:val="000000" w:themeColor="text1"/>
          <w:sz w:val="24"/>
          <w:szCs w:val="24"/>
          <w:lang w:val="ro-RO"/>
        </w:rPr>
        <w:t xml:space="preserve">ncheiat </w:t>
      </w:r>
      <w:r w:rsidR="001505AE" w:rsidRPr="005C5AC4">
        <w:rPr>
          <w:rFonts w:ascii="Times New Roman" w:hAnsi="Times New Roman" w:cs="Times New Roman"/>
          <w:color w:val="000000" w:themeColor="text1"/>
          <w:sz w:val="24"/>
          <w:szCs w:val="24"/>
          <w:lang w:val="ro-RO"/>
        </w:rPr>
        <w:t>î</w:t>
      </w:r>
      <w:r w:rsidR="007369C4" w:rsidRPr="005C5AC4">
        <w:rPr>
          <w:rFonts w:ascii="Times New Roman" w:hAnsi="Times New Roman" w:cs="Times New Roman"/>
          <w:color w:val="000000" w:themeColor="text1"/>
          <w:sz w:val="24"/>
          <w:szCs w:val="24"/>
          <w:lang w:val="ro-RO"/>
        </w:rPr>
        <w:t xml:space="preserve">ntre ocolul silvic </w:t>
      </w:r>
      <w:r w:rsidR="001505AE" w:rsidRPr="005C5AC4">
        <w:rPr>
          <w:rFonts w:ascii="Times New Roman" w:hAnsi="Times New Roman" w:cs="Times New Roman"/>
          <w:color w:val="000000" w:themeColor="text1"/>
          <w:sz w:val="24"/>
          <w:szCs w:val="24"/>
          <w:lang w:val="ro-RO"/>
        </w:rPr>
        <w:t>ș</w:t>
      </w:r>
      <w:r w:rsidR="007369C4" w:rsidRPr="005C5AC4">
        <w:rPr>
          <w:rFonts w:ascii="Times New Roman" w:hAnsi="Times New Roman" w:cs="Times New Roman"/>
          <w:color w:val="000000" w:themeColor="text1"/>
          <w:sz w:val="24"/>
          <w:szCs w:val="24"/>
          <w:lang w:val="ro-RO"/>
        </w:rPr>
        <w:t>i persoana fizic</w:t>
      </w:r>
      <w:bookmarkEnd w:id="9"/>
      <w:r w:rsidR="001505AE" w:rsidRPr="005C5AC4">
        <w:rPr>
          <w:rFonts w:ascii="Times New Roman" w:hAnsi="Times New Roman" w:cs="Times New Roman"/>
          <w:color w:val="000000" w:themeColor="text1"/>
          <w:sz w:val="24"/>
          <w:szCs w:val="24"/>
          <w:lang w:val="ro-RO"/>
        </w:rPr>
        <w:t>ă</w:t>
      </w:r>
      <w:r w:rsidR="00B01CA1" w:rsidRPr="005C5AC4">
        <w:rPr>
          <w:rFonts w:ascii="Times New Roman" w:hAnsi="Times New Roman" w:cs="Times New Roman"/>
          <w:color w:val="000000" w:themeColor="text1"/>
          <w:sz w:val="24"/>
          <w:szCs w:val="24"/>
          <w:lang w:val="ro-RO"/>
        </w:rPr>
        <w:t>;</w:t>
      </w:r>
    </w:p>
    <w:p w14:paraId="180903D5" w14:textId="77777777" w:rsidR="00FA23CD" w:rsidRPr="005C5AC4" w:rsidRDefault="00FA23CD" w:rsidP="008831DB">
      <w:pPr>
        <w:pStyle w:val="ListParagraph"/>
        <w:numPr>
          <w:ilvl w:val="0"/>
          <w:numId w:val="56"/>
        </w:numPr>
        <w:spacing w:after="0" w:line="276" w:lineRule="auto"/>
        <w:ind w:left="709"/>
        <w:contextualSpacing w:val="0"/>
        <w:jc w:val="both"/>
        <w:rPr>
          <w:rFonts w:ascii="Times New Roman" w:hAnsi="Times New Roman" w:cs="Times New Roman"/>
          <w:color w:val="000000" w:themeColor="text1"/>
          <w:sz w:val="24"/>
          <w:szCs w:val="24"/>
          <w:lang w:val="ro-RO"/>
        </w:rPr>
      </w:pPr>
      <w:r w:rsidRPr="005C5AC4">
        <w:rPr>
          <w:rFonts w:ascii="Times New Roman" w:hAnsi="Times New Roman" w:cs="Times New Roman"/>
          <w:bCs/>
          <w:i/>
          <w:iCs/>
          <w:color w:val="000000" w:themeColor="text1"/>
          <w:sz w:val="24"/>
          <w:szCs w:val="24"/>
          <w:lang w:val="ro-RO"/>
        </w:rPr>
        <w:lastRenderedPageBreak/>
        <w:t>stare de masiv</w:t>
      </w:r>
      <w:r w:rsidRPr="005C5AC4">
        <w:rPr>
          <w:rFonts w:ascii="Times New Roman" w:hAnsi="Times New Roman" w:cs="Times New Roman"/>
          <w:bCs/>
          <w:color w:val="000000" w:themeColor="text1"/>
          <w:sz w:val="24"/>
          <w:szCs w:val="24"/>
          <w:lang w:val="ro-RO"/>
        </w:rPr>
        <w:t xml:space="preserve"> – stadiul din care o regenerare se poate dezvolta independent, ca urmare a faptului că exemplarele componente ale acesteia realizează o desime care asigură condiționarea lor reciprocă în creștere și dezvoltare, fără a mai fi necesare lucrări de completări și întrețineri, fiind definită la pct. 49 din anexa nr. 1 din Legea nr. 46/2008, republicată, cu modificările şi completările ulterioare;</w:t>
      </w:r>
    </w:p>
    <w:p w14:paraId="5E69157C" w14:textId="47416924" w:rsidR="00434B0E" w:rsidRPr="005C5AC4" w:rsidRDefault="00D105B6" w:rsidP="00D55430">
      <w:pPr>
        <w:pStyle w:val="CommentText"/>
        <w:numPr>
          <w:ilvl w:val="0"/>
          <w:numId w:val="56"/>
        </w:numPr>
        <w:spacing w:after="0" w:line="276" w:lineRule="auto"/>
        <w:ind w:left="709" w:hanging="283"/>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teren de reîmpădurit</w:t>
      </w:r>
      <w:r w:rsidRPr="005C5AC4">
        <w:rPr>
          <w:rFonts w:ascii="Times New Roman" w:hAnsi="Times New Roman" w:cs="Times New Roman"/>
          <w:b/>
          <w:bCs/>
          <w:i/>
          <w:iCs/>
          <w:color w:val="000000" w:themeColor="text1"/>
          <w:sz w:val="24"/>
          <w:szCs w:val="24"/>
          <w:lang w:val="ro-RO"/>
        </w:rPr>
        <w:t xml:space="preserve"> </w:t>
      </w:r>
      <w:r w:rsidRPr="005C5AC4">
        <w:rPr>
          <w:rFonts w:ascii="Times New Roman" w:hAnsi="Times New Roman" w:cs="Times New Roman"/>
          <w:bCs/>
          <w:iCs/>
          <w:color w:val="000000" w:themeColor="text1"/>
          <w:sz w:val="24"/>
          <w:szCs w:val="24"/>
          <w:lang w:val="ro-RO"/>
        </w:rPr>
        <w:t xml:space="preserve">– </w:t>
      </w:r>
      <w:bookmarkStart w:id="10" w:name="_Hlk142492396"/>
      <w:r w:rsidRPr="005C5AC4">
        <w:rPr>
          <w:rFonts w:ascii="Times New Roman" w:hAnsi="Times New Roman" w:cs="Times New Roman"/>
          <w:bCs/>
          <w:iCs/>
          <w:color w:val="000000" w:themeColor="text1"/>
          <w:sz w:val="24"/>
          <w:szCs w:val="24"/>
          <w:lang w:val="ro-RO"/>
        </w:rPr>
        <w:t xml:space="preserve">terenul situat în fondul forestier național </w:t>
      </w:r>
      <w:bookmarkStart w:id="11" w:name="_Hlk142492953"/>
      <w:r w:rsidRPr="005C5AC4">
        <w:rPr>
          <w:rFonts w:ascii="Times New Roman" w:hAnsi="Times New Roman" w:cs="Times New Roman"/>
          <w:bCs/>
          <w:iCs/>
          <w:color w:val="000000" w:themeColor="text1"/>
          <w:sz w:val="24"/>
          <w:szCs w:val="24"/>
          <w:lang w:val="ro-RO"/>
        </w:rPr>
        <w:t xml:space="preserve">care a fost afectat </w:t>
      </w:r>
      <w:r w:rsidRPr="005C5AC4">
        <w:rPr>
          <w:rFonts w:ascii="Times New Roman" w:hAnsi="Times New Roman" w:cs="Times New Roman"/>
          <w:iCs/>
          <w:color w:val="000000" w:themeColor="text1"/>
          <w:sz w:val="24"/>
          <w:szCs w:val="24"/>
          <w:lang w:val="ro-RO"/>
        </w:rPr>
        <w:t>de incendii, de fenomene meteorologice nefavorabile, care pot fi asimilate unei calamități naturale, de infestări ale plantelor cu organisme dăunătoare și de evenimente catastrofale, iar în urma manifestării acestor factori a rezultat o suprafață goală compactă de cel puțin 0,5 ha</w:t>
      </w:r>
      <w:r w:rsidR="00800AD0" w:rsidRPr="005C5AC4">
        <w:rPr>
          <w:rFonts w:ascii="Times New Roman" w:hAnsi="Times New Roman" w:cs="Times New Roman"/>
          <w:iCs/>
          <w:color w:val="000000" w:themeColor="text1"/>
          <w:sz w:val="24"/>
          <w:szCs w:val="24"/>
          <w:lang w:val="ro-RO"/>
        </w:rPr>
        <w:t xml:space="preserve"> ce trebuie reîmpădurită</w:t>
      </w:r>
      <w:r w:rsidRPr="005C5AC4">
        <w:rPr>
          <w:rFonts w:ascii="Times New Roman" w:hAnsi="Times New Roman" w:cs="Times New Roman"/>
          <w:iCs/>
          <w:color w:val="000000" w:themeColor="text1"/>
          <w:sz w:val="24"/>
          <w:szCs w:val="24"/>
          <w:lang w:val="ro-RO"/>
        </w:rPr>
        <w:t>.</w:t>
      </w:r>
    </w:p>
    <w:p w14:paraId="006A2C5D" w14:textId="28D073AE" w:rsidR="001244B1" w:rsidRPr="005C5AC4" w:rsidRDefault="006A180D" w:rsidP="006A180D">
      <w:pPr>
        <w:pStyle w:val="ListParagraph"/>
        <w:numPr>
          <w:ilvl w:val="0"/>
          <w:numId w:val="56"/>
        </w:numPr>
        <w:spacing w:line="276" w:lineRule="auto"/>
        <w:ind w:left="709" w:hanging="283"/>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 xml:space="preserve"> </w:t>
      </w:r>
      <w:r w:rsidR="001244B1" w:rsidRPr="005C5AC4">
        <w:rPr>
          <w:rFonts w:ascii="Times New Roman" w:hAnsi="Times New Roman" w:cs="Times New Roman"/>
          <w:i/>
          <w:iCs/>
          <w:color w:val="000000" w:themeColor="text1"/>
          <w:sz w:val="24"/>
          <w:szCs w:val="24"/>
          <w:lang w:val="ro-RO"/>
        </w:rPr>
        <w:t xml:space="preserve">furnizor al schemei – </w:t>
      </w:r>
      <w:r w:rsidR="001244B1" w:rsidRPr="005C5AC4">
        <w:rPr>
          <w:rFonts w:ascii="Times New Roman" w:hAnsi="Times New Roman" w:cs="Times New Roman"/>
          <w:color w:val="000000" w:themeColor="text1"/>
          <w:sz w:val="24"/>
          <w:szCs w:val="24"/>
          <w:lang w:val="ro-RO"/>
        </w:rPr>
        <w:t>MMAP;</w:t>
      </w:r>
    </w:p>
    <w:p w14:paraId="043497FF" w14:textId="30815F29" w:rsidR="00E11F4B" w:rsidRPr="005C5AC4" w:rsidRDefault="00E11F4B" w:rsidP="006A180D">
      <w:pPr>
        <w:pStyle w:val="ListParagraph"/>
        <w:numPr>
          <w:ilvl w:val="0"/>
          <w:numId w:val="56"/>
        </w:numPr>
        <w:spacing w:line="276" w:lineRule="auto"/>
        <w:ind w:left="567" w:hanging="141"/>
        <w:jc w:val="both"/>
        <w:rPr>
          <w:rFonts w:ascii="Times New Roman" w:hAnsi="Times New Roman" w:cs="Times New Roman"/>
          <w:color w:val="000000" w:themeColor="text1"/>
          <w:sz w:val="24"/>
          <w:szCs w:val="24"/>
          <w:lang w:val="ro-RO"/>
        </w:rPr>
      </w:pPr>
      <w:r w:rsidRPr="005C5AC4">
        <w:rPr>
          <w:rFonts w:ascii="Times New Roman" w:hAnsi="Times New Roman" w:cs="Times New Roman"/>
          <w:i/>
          <w:iCs/>
          <w:color w:val="000000" w:themeColor="text1"/>
          <w:sz w:val="24"/>
          <w:szCs w:val="24"/>
          <w:lang w:val="ro-RO"/>
        </w:rPr>
        <w:t xml:space="preserve">administrator al schemei </w:t>
      </w:r>
      <w:r w:rsidR="00072FD6"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GF</w:t>
      </w:r>
      <w:r w:rsidR="00072FD6" w:rsidRPr="005C5AC4">
        <w:rPr>
          <w:rFonts w:ascii="Times New Roman" w:hAnsi="Times New Roman" w:cs="Times New Roman"/>
          <w:color w:val="000000" w:themeColor="text1"/>
          <w:sz w:val="24"/>
          <w:szCs w:val="24"/>
          <w:lang w:val="ro-RO"/>
        </w:rPr>
        <w:t>;</w:t>
      </w:r>
    </w:p>
    <w:bookmarkEnd w:id="10"/>
    <w:bookmarkEnd w:id="11"/>
    <w:p w14:paraId="5608FB95" w14:textId="77777777" w:rsidR="001244B1" w:rsidRPr="005C5AC4" w:rsidRDefault="001244B1" w:rsidP="006A180D">
      <w:pPr>
        <w:numPr>
          <w:ilvl w:val="0"/>
          <w:numId w:val="56"/>
        </w:numPr>
        <w:ind w:left="567" w:hanging="141"/>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i/>
          <w:iCs/>
          <w:color w:val="000000" w:themeColor="text1"/>
          <w:sz w:val="24"/>
          <w:szCs w:val="24"/>
          <w:lang w:val="ro-RO"/>
        </w:rPr>
        <w:t>ghidul solicitantului</w:t>
      </w:r>
      <w:r w:rsidRPr="005C5AC4">
        <w:rPr>
          <w:rFonts w:ascii="Times New Roman" w:hAnsi="Times New Roman" w:cs="Times New Roman"/>
          <w:bCs/>
          <w:color w:val="000000" w:themeColor="text1"/>
          <w:sz w:val="24"/>
          <w:szCs w:val="24"/>
          <w:lang w:val="ro-RO"/>
        </w:rPr>
        <w:t xml:space="preserve"> – ghidul specific acestei scheme, emis și aprobat de MMAP, ce cuprinde regulile și condițiile aplicabile finanțării din fondurile europene aferente PNRR.</w:t>
      </w:r>
    </w:p>
    <w:p w14:paraId="491309FD" w14:textId="77777777" w:rsidR="006A180D" w:rsidRPr="005C5AC4" w:rsidRDefault="006A180D"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22A1AC2A" w14:textId="069CD138" w:rsidR="001A139A" w:rsidRPr="005C5AC4" w:rsidRDefault="00D6109D"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CAPITOLUL V</w:t>
      </w:r>
      <w:r w:rsidR="00F52CCE" w:rsidRPr="005C5AC4">
        <w:rPr>
          <w:rFonts w:ascii="Times New Roman" w:hAnsi="Times New Roman" w:cs="Times New Roman"/>
          <w:b/>
          <w:bCs/>
          <w:color w:val="000000" w:themeColor="text1"/>
          <w:sz w:val="24"/>
          <w:szCs w:val="24"/>
          <w:lang w:val="ro-RO"/>
        </w:rPr>
        <w:t xml:space="preserve">  </w:t>
      </w:r>
    </w:p>
    <w:p w14:paraId="2F569350" w14:textId="7A731509" w:rsidR="00370416" w:rsidRPr="005C5AC4" w:rsidRDefault="00370416"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Domeniul de aplicare</w:t>
      </w:r>
    </w:p>
    <w:p w14:paraId="2BFAEA37" w14:textId="77777777" w:rsidR="006A180D" w:rsidRPr="005C5AC4" w:rsidRDefault="006A180D"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275E258D" w14:textId="293531DB" w:rsidR="00BE4E05" w:rsidRPr="005C5AC4" w:rsidRDefault="00EF43F7" w:rsidP="000372AD">
      <w:pPr>
        <w:tabs>
          <w:tab w:val="left" w:pos="4212"/>
        </w:tabs>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color w:val="000000" w:themeColor="text1"/>
          <w:sz w:val="24"/>
          <w:szCs w:val="24"/>
          <w:lang w:val="ro-RO"/>
        </w:rPr>
        <w:t xml:space="preserve">Art. </w:t>
      </w:r>
      <w:r w:rsidR="00A86E62" w:rsidRPr="005C5AC4">
        <w:rPr>
          <w:rFonts w:ascii="Times New Roman" w:hAnsi="Times New Roman" w:cs="Times New Roman"/>
          <w:b/>
          <w:color w:val="000000" w:themeColor="text1"/>
          <w:sz w:val="24"/>
          <w:szCs w:val="24"/>
          <w:lang w:val="ro-RO"/>
        </w:rPr>
        <w:t>7</w:t>
      </w:r>
      <w:r w:rsidR="00522F0E" w:rsidRPr="005C5AC4" w:rsidDel="0038415B">
        <w:rPr>
          <w:rFonts w:ascii="Times New Roman" w:hAnsi="Times New Roman" w:cs="Times New Roman"/>
          <w:bCs/>
          <w:color w:val="000000" w:themeColor="text1"/>
          <w:sz w:val="24"/>
          <w:szCs w:val="24"/>
          <w:lang w:val="ro-RO"/>
        </w:rPr>
        <w:t xml:space="preserve"> </w:t>
      </w:r>
      <w:r w:rsidR="00BE4E05" w:rsidRPr="005C5AC4">
        <w:rPr>
          <w:rFonts w:ascii="Times New Roman" w:hAnsi="Times New Roman" w:cs="Times New Roman"/>
          <w:bCs/>
          <w:color w:val="000000" w:themeColor="text1"/>
          <w:sz w:val="24"/>
          <w:szCs w:val="24"/>
          <w:lang w:val="ro-RO"/>
        </w:rPr>
        <w:t>– (1)</w:t>
      </w:r>
      <w:r w:rsidR="001A7F31" w:rsidRPr="005C5AC4">
        <w:rPr>
          <w:rFonts w:ascii="Times New Roman" w:hAnsi="Times New Roman" w:cs="Times New Roman"/>
          <w:b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În cadrul acestei scheme se acordă sprijin</w:t>
      </w:r>
      <w:r w:rsidR="0043185B" w:rsidRPr="005C5AC4">
        <w:rPr>
          <w:rFonts w:ascii="Times New Roman" w:hAnsi="Times New Roman" w:cs="Times New Roman"/>
          <w:color w:val="000000" w:themeColor="text1"/>
          <w:sz w:val="24"/>
          <w:szCs w:val="24"/>
          <w:lang w:val="ro-RO"/>
        </w:rPr>
        <w:t xml:space="preserve"> financiar nerambursabil</w:t>
      </w:r>
      <w:r w:rsidR="001F032E" w:rsidRPr="005C5AC4">
        <w:rPr>
          <w:rFonts w:ascii="Times New Roman" w:hAnsi="Times New Roman" w:cs="Times New Roman"/>
          <w:color w:val="000000" w:themeColor="text1"/>
          <w:sz w:val="24"/>
          <w:szCs w:val="24"/>
          <w:lang w:val="ro-RO"/>
        </w:rPr>
        <w:t xml:space="preserve"> (grant) </w:t>
      </w:r>
      <w:r w:rsidR="00C05082" w:rsidRPr="005C5AC4">
        <w:rPr>
          <w:rFonts w:ascii="Times New Roman" w:hAnsi="Times New Roman" w:cs="Times New Roman"/>
          <w:color w:val="000000" w:themeColor="text1"/>
          <w:sz w:val="24"/>
          <w:szCs w:val="24"/>
          <w:lang w:val="ro-RO"/>
        </w:rPr>
        <w:t>deținătorilor publici și privați de terenuri forestiere, precum și formelor asociative ale acestora</w:t>
      </w:r>
      <w:r w:rsidR="00BE4E05" w:rsidRPr="005C5AC4">
        <w:rPr>
          <w:rFonts w:ascii="Times New Roman" w:hAnsi="Times New Roman" w:cs="Times New Roman"/>
          <w:color w:val="000000" w:themeColor="text1"/>
          <w:sz w:val="24"/>
          <w:szCs w:val="24"/>
          <w:lang w:val="ro-RO"/>
        </w:rPr>
        <w:t xml:space="preserve">, pentru lucrările de reîmpădurire inițiate, efectuate, recepționate și plătite în perioada 1 februarie 2020 – </w:t>
      </w:r>
      <w:r w:rsidR="009E73C8" w:rsidRPr="005C5AC4">
        <w:rPr>
          <w:rFonts w:ascii="Times New Roman" w:hAnsi="Times New Roman" w:cs="Times New Roman"/>
          <w:color w:val="000000" w:themeColor="text1"/>
          <w:sz w:val="24"/>
          <w:szCs w:val="24"/>
          <w:lang w:val="ro-RO"/>
        </w:rPr>
        <w:t xml:space="preserve">31 mai </w:t>
      </w:r>
      <w:r w:rsidR="00BE4E05" w:rsidRPr="005C5AC4">
        <w:rPr>
          <w:rFonts w:ascii="Times New Roman" w:hAnsi="Times New Roman" w:cs="Times New Roman"/>
          <w:color w:val="000000" w:themeColor="text1"/>
          <w:sz w:val="24"/>
          <w:szCs w:val="24"/>
          <w:lang w:val="ro-RO"/>
        </w:rPr>
        <w:t>2023 pentru refacerea potențialului forestier, prin împădurirea terenurilor situate în fondul forestier național care au fost afectate de incendii forestiere, fenomene meteorologice nefavorabile care pot fi asimilate unei calamități naturale, de infestări ale plantelor cu organisme dăunătoare și de evenimente catastrofale, precum și pentru întreținerea acestor plantații până la închiderea stării de masiv.</w:t>
      </w:r>
      <w:r w:rsidR="00146597" w:rsidRPr="005C5AC4">
        <w:rPr>
          <w:rFonts w:ascii="Times New Roman" w:hAnsi="Times New Roman" w:cs="Times New Roman"/>
          <w:color w:val="000000" w:themeColor="text1"/>
          <w:sz w:val="24"/>
          <w:szCs w:val="24"/>
          <w:lang w:val="ro-RO"/>
        </w:rPr>
        <w:t xml:space="preserve"> </w:t>
      </w:r>
    </w:p>
    <w:p w14:paraId="61D3629E" w14:textId="77777777" w:rsidR="00EF43F7" w:rsidRPr="005C5AC4" w:rsidRDefault="00BE4E05" w:rsidP="000372AD">
      <w:pPr>
        <w:tabs>
          <w:tab w:val="left" w:pos="4212"/>
        </w:tabs>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(2) Se exceptează de la aplicarea alin. (1) </w:t>
      </w:r>
      <w:r w:rsidR="00EF43F7" w:rsidRPr="005C5AC4">
        <w:rPr>
          <w:rFonts w:ascii="Times New Roman" w:hAnsi="Times New Roman" w:cs="Times New Roman"/>
          <w:bCs/>
          <w:color w:val="000000" w:themeColor="text1"/>
          <w:sz w:val="24"/>
          <w:szCs w:val="24"/>
          <w:lang w:val="ro-RO"/>
        </w:rPr>
        <w:t>următoarel</w:t>
      </w:r>
      <w:r w:rsidRPr="005C5AC4">
        <w:rPr>
          <w:rFonts w:ascii="Times New Roman" w:hAnsi="Times New Roman" w:cs="Times New Roman"/>
          <w:bCs/>
          <w:color w:val="000000" w:themeColor="text1"/>
          <w:sz w:val="24"/>
          <w:szCs w:val="24"/>
          <w:lang w:val="ro-RO"/>
        </w:rPr>
        <w:t>e</w:t>
      </w:r>
      <w:r w:rsidR="00EF43F7" w:rsidRPr="005C5AC4">
        <w:rPr>
          <w:rFonts w:ascii="Times New Roman" w:hAnsi="Times New Roman" w:cs="Times New Roman"/>
          <w:bCs/>
          <w:color w:val="000000" w:themeColor="text1"/>
          <w:sz w:val="24"/>
          <w:szCs w:val="24"/>
          <w:lang w:val="ro-RO"/>
        </w:rPr>
        <w:t xml:space="preserve"> cazuri</w:t>
      </w:r>
      <w:r w:rsidR="00FE3A1D" w:rsidRPr="005C5AC4">
        <w:rPr>
          <w:rFonts w:ascii="Times New Roman" w:hAnsi="Times New Roman" w:cs="Times New Roman"/>
          <w:bCs/>
          <w:color w:val="000000" w:themeColor="text1"/>
          <w:sz w:val="24"/>
          <w:szCs w:val="24"/>
          <w:lang w:val="ro-RO"/>
        </w:rPr>
        <w:t xml:space="preserve"> și situații</w:t>
      </w:r>
      <w:r w:rsidR="00EF43F7" w:rsidRPr="005C5AC4">
        <w:rPr>
          <w:rFonts w:ascii="Times New Roman" w:hAnsi="Times New Roman" w:cs="Times New Roman"/>
          <w:bCs/>
          <w:color w:val="000000" w:themeColor="text1"/>
          <w:sz w:val="24"/>
          <w:szCs w:val="24"/>
          <w:lang w:val="ro-RO"/>
        </w:rPr>
        <w:t>:</w:t>
      </w:r>
    </w:p>
    <w:p w14:paraId="057B43C9" w14:textId="77777777" w:rsidR="00EF43F7" w:rsidRPr="005C5AC4" w:rsidRDefault="00EF43F7" w:rsidP="000372AD">
      <w:pPr>
        <w:numPr>
          <w:ilvl w:val="0"/>
          <w:numId w:val="7"/>
        </w:numPr>
        <w:tabs>
          <w:tab w:val="left" w:pos="4212"/>
        </w:tabs>
        <w:spacing w:after="120"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întreprinderil</w:t>
      </w:r>
      <w:r w:rsidR="00BE4E05" w:rsidRPr="005C5AC4">
        <w:rPr>
          <w:rFonts w:ascii="Times New Roman" w:hAnsi="Times New Roman" w:cs="Times New Roman"/>
          <w:bCs/>
          <w:color w:val="000000" w:themeColor="text1"/>
          <w:sz w:val="24"/>
          <w:szCs w:val="24"/>
          <w:lang w:val="ro-RO"/>
        </w:rPr>
        <w:t>e</w:t>
      </w:r>
      <w:r w:rsidRPr="005C5AC4">
        <w:rPr>
          <w:rFonts w:ascii="Times New Roman" w:hAnsi="Times New Roman" w:cs="Times New Roman"/>
          <w:bCs/>
          <w:color w:val="000000" w:themeColor="text1"/>
          <w:sz w:val="24"/>
          <w:szCs w:val="24"/>
          <w:lang w:val="ro-RO"/>
        </w:rPr>
        <w:t xml:space="preserve"> care își desfășoară activitatea în sectoarele pescuitului și acvaculturii, astfel cum sunt reglementate de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 publicat în Jurnalul Oficial al Uniunii Europene L 354/28.12.2013; </w:t>
      </w:r>
    </w:p>
    <w:p w14:paraId="64E41736" w14:textId="77777777" w:rsidR="00EF43F7" w:rsidRPr="005C5AC4" w:rsidRDefault="00EF43F7" w:rsidP="000372AD">
      <w:pPr>
        <w:numPr>
          <w:ilvl w:val="0"/>
          <w:numId w:val="7"/>
        </w:numPr>
        <w:tabs>
          <w:tab w:val="left" w:pos="4212"/>
        </w:tabs>
        <w:spacing w:after="120"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întreprinderil</w:t>
      </w:r>
      <w:r w:rsidR="00BE4E05" w:rsidRPr="005C5AC4">
        <w:rPr>
          <w:rFonts w:ascii="Times New Roman" w:hAnsi="Times New Roman" w:cs="Times New Roman"/>
          <w:bCs/>
          <w:color w:val="000000" w:themeColor="text1"/>
          <w:sz w:val="24"/>
          <w:szCs w:val="24"/>
          <w:lang w:val="ro-RO"/>
        </w:rPr>
        <w:t>e</w:t>
      </w:r>
      <w:r w:rsidRPr="005C5AC4">
        <w:rPr>
          <w:rFonts w:ascii="Times New Roman" w:hAnsi="Times New Roman" w:cs="Times New Roman"/>
          <w:bCs/>
          <w:color w:val="000000" w:themeColor="text1"/>
          <w:sz w:val="24"/>
          <w:szCs w:val="24"/>
          <w:lang w:val="ro-RO"/>
        </w:rPr>
        <w:t xml:space="preserve"> care își desfășoară activitatea în domeniul producției primare de produse agricole; </w:t>
      </w:r>
    </w:p>
    <w:p w14:paraId="1D5B5E5E" w14:textId="77777777" w:rsidR="00EF43F7" w:rsidRPr="005C5AC4" w:rsidRDefault="00EF43F7" w:rsidP="000372AD">
      <w:pPr>
        <w:numPr>
          <w:ilvl w:val="0"/>
          <w:numId w:val="7"/>
        </w:numPr>
        <w:tabs>
          <w:tab w:val="left" w:pos="4212"/>
        </w:tabs>
        <w:spacing w:after="120"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întreprinderil</w:t>
      </w:r>
      <w:r w:rsidR="00BE4E05" w:rsidRPr="005C5AC4">
        <w:rPr>
          <w:rFonts w:ascii="Times New Roman" w:hAnsi="Times New Roman" w:cs="Times New Roman"/>
          <w:bCs/>
          <w:color w:val="000000" w:themeColor="text1"/>
          <w:sz w:val="24"/>
          <w:szCs w:val="24"/>
          <w:lang w:val="ro-RO"/>
        </w:rPr>
        <w:t>e</w:t>
      </w:r>
      <w:r w:rsidRPr="005C5AC4">
        <w:rPr>
          <w:rFonts w:ascii="Times New Roman" w:hAnsi="Times New Roman" w:cs="Times New Roman"/>
          <w:bCs/>
          <w:color w:val="000000" w:themeColor="text1"/>
          <w:sz w:val="24"/>
          <w:szCs w:val="24"/>
          <w:lang w:val="ro-RO"/>
        </w:rPr>
        <w:t xml:space="preserve"> care își desfășoară activitatea în sectorul prelucrării și comercializării produselor agricole, în următoarele cazuri: </w:t>
      </w:r>
    </w:p>
    <w:p w14:paraId="553FF744" w14:textId="77777777" w:rsidR="00EF43F7" w:rsidRPr="005C5AC4" w:rsidRDefault="00EF43F7" w:rsidP="000372AD">
      <w:pPr>
        <w:tabs>
          <w:tab w:val="left" w:pos="4212"/>
        </w:tabs>
        <w:spacing w:after="120" w:line="276" w:lineRule="auto"/>
        <w:ind w:left="1134"/>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lastRenderedPageBreak/>
        <w:t xml:space="preserve">(i) atunci când valoarea ajutoarelor este stabilită pe baza prețului sau a cantității unor astfel de produse achiziționate de la producători primari sau introduse pe piață de întreprinderile respective; </w:t>
      </w:r>
    </w:p>
    <w:p w14:paraId="11FDD19C" w14:textId="77777777" w:rsidR="00EF43F7" w:rsidRPr="005C5AC4" w:rsidRDefault="00EF43F7" w:rsidP="000372AD">
      <w:pPr>
        <w:tabs>
          <w:tab w:val="left" w:pos="4212"/>
        </w:tabs>
        <w:spacing w:after="120" w:line="276" w:lineRule="auto"/>
        <w:ind w:left="1134"/>
        <w:jc w:val="both"/>
        <w:rPr>
          <w:rFonts w:ascii="Times New Roman" w:hAnsi="Times New Roman" w:cs="Times New Roman"/>
          <w:color w:val="000000" w:themeColor="text1"/>
          <w:sz w:val="24"/>
          <w:szCs w:val="24"/>
          <w:lang w:val="ro-RO"/>
        </w:rPr>
      </w:pPr>
      <w:r w:rsidRPr="005C5AC4">
        <w:rPr>
          <w:rFonts w:ascii="Times New Roman" w:hAnsi="Times New Roman" w:cs="Times New Roman"/>
          <w:bCs/>
          <w:color w:val="000000" w:themeColor="text1"/>
          <w:sz w:val="24"/>
          <w:szCs w:val="24"/>
          <w:lang w:val="ro-RO"/>
        </w:rPr>
        <w:t>(ii) atunci când ajutoarele sunt condiționate de transferarea lor parțială sau integrală către producătorii primari</w:t>
      </w:r>
      <w:r w:rsidR="00A92B2F" w:rsidRPr="005C5AC4">
        <w:rPr>
          <w:rFonts w:ascii="Times New Roman" w:hAnsi="Times New Roman" w:cs="Times New Roman"/>
          <w:bCs/>
          <w:color w:val="000000" w:themeColor="text1"/>
          <w:sz w:val="24"/>
          <w:szCs w:val="24"/>
          <w:lang w:val="ro-RO"/>
        </w:rPr>
        <w:t>;</w:t>
      </w:r>
    </w:p>
    <w:p w14:paraId="515F0259" w14:textId="77777777" w:rsidR="00EF43F7" w:rsidRPr="005C5AC4" w:rsidRDefault="00EF43F7" w:rsidP="000372AD">
      <w:pPr>
        <w:numPr>
          <w:ilvl w:val="0"/>
          <w:numId w:val="7"/>
        </w:numPr>
        <w:tabs>
          <w:tab w:val="left" w:pos="4212"/>
        </w:tabs>
        <w:spacing w:after="120"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ajutoarel</w:t>
      </w:r>
      <w:r w:rsidR="00BE4E05" w:rsidRPr="005C5AC4">
        <w:rPr>
          <w:rFonts w:ascii="Times New Roman" w:hAnsi="Times New Roman" w:cs="Times New Roman"/>
          <w:bCs/>
          <w:color w:val="000000" w:themeColor="text1"/>
          <w:sz w:val="24"/>
          <w:szCs w:val="24"/>
          <w:lang w:val="ro-RO"/>
        </w:rPr>
        <w:t>e</w:t>
      </w:r>
      <w:r w:rsidRPr="005C5AC4">
        <w:rPr>
          <w:rFonts w:ascii="Times New Roman" w:hAnsi="Times New Roman" w:cs="Times New Roman"/>
          <w:bCs/>
          <w:color w:val="000000" w:themeColor="text1"/>
          <w:sz w:val="24"/>
          <w:szCs w:val="24"/>
          <w:lang w:val="ro-RO"/>
        </w:rPr>
        <w:t xml:space="preserve"> condiționate de utilizarea preferențială a produselor naționale față de produsele importate;</w:t>
      </w:r>
    </w:p>
    <w:p w14:paraId="44E9DE68" w14:textId="77777777" w:rsidR="00EF43F7" w:rsidRPr="005C5AC4" w:rsidRDefault="00EF43F7" w:rsidP="000372AD">
      <w:pPr>
        <w:numPr>
          <w:ilvl w:val="0"/>
          <w:numId w:val="7"/>
        </w:numPr>
        <w:tabs>
          <w:tab w:val="left" w:pos="4212"/>
        </w:tabs>
        <w:spacing w:after="120"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ajutoarel</w:t>
      </w:r>
      <w:r w:rsidR="00BE4E05" w:rsidRPr="005C5AC4">
        <w:rPr>
          <w:rFonts w:ascii="Times New Roman" w:hAnsi="Times New Roman" w:cs="Times New Roman"/>
          <w:bCs/>
          <w:color w:val="000000" w:themeColor="text1"/>
          <w:sz w:val="24"/>
          <w:szCs w:val="24"/>
          <w:lang w:val="ro-RO"/>
        </w:rPr>
        <w:t>e</w:t>
      </w:r>
      <w:r w:rsidRPr="005C5AC4">
        <w:rPr>
          <w:rFonts w:ascii="Times New Roman" w:hAnsi="Times New Roman" w:cs="Times New Roman"/>
          <w:bCs/>
          <w:color w:val="000000" w:themeColor="text1"/>
          <w:sz w:val="24"/>
          <w:szCs w:val="24"/>
          <w:lang w:val="ro-RO"/>
        </w:rPr>
        <w:t xml:space="preserv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5B061FF6" w14:textId="77777777" w:rsidR="00EF43F7" w:rsidRPr="005C5AC4" w:rsidRDefault="00EF43F7" w:rsidP="000372AD">
      <w:pPr>
        <w:tabs>
          <w:tab w:val="left" w:pos="4212"/>
        </w:tabs>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Cs/>
          <w:color w:val="000000" w:themeColor="text1"/>
          <w:sz w:val="24"/>
          <w:szCs w:val="24"/>
          <w:lang w:val="ro-RO"/>
        </w:rPr>
        <w:t>(</w:t>
      </w:r>
      <w:r w:rsidR="00BE4E05" w:rsidRPr="005C5AC4">
        <w:rPr>
          <w:rFonts w:ascii="Times New Roman" w:hAnsi="Times New Roman" w:cs="Times New Roman"/>
          <w:bCs/>
          <w:color w:val="000000" w:themeColor="text1"/>
          <w:sz w:val="24"/>
          <w:szCs w:val="24"/>
          <w:lang w:val="ro-RO"/>
        </w:rPr>
        <w:t>3</w:t>
      </w:r>
      <w:r w:rsidRPr="005C5AC4">
        <w:rPr>
          <w:rFonts w:ascii="Times New Roman" w:hAnsi="Times New Roman" w:cs="Times New Roman"/>
          <w:bCs/>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În cazul în care o întreprindere își desfășoară activitatea atât în sectoarele excluse de la finanțare prin prezenta schemă, cât și în unul sau mai multe sectoare sau domenii de activitate incluse în domeniul de aplicare al prezentei scheme, </w:t>
      </w:r>
      <w:r w:rsidR="00A92B2F" w:rsidRPr="005C5AC4">
        <w:rPr>
          <w:rFonts w:ascii="Times New Roman" w:hAnsi="Times New Roman" w:cs="Times New Roman"/>
          <w:color w:val="000000" w:themeColor="text1"/>
          <w:sz w:val="24"/>
          <w:szCs w:val="24"/>
          <w:lang w:val="ro-RO"/>
        </w:rPr>
        <w:t>aceasta</w:t>
      </w:r>
      <w:r w:rsidRPr="005C5AC4">
        <w:rPr>
          <w:rFonts w:ascii="Times New Roman" w:hAnsi="Times New Roman" w:cs="Times New Roman"/>
          <w:color w:val="000000" w:themeColor="text1"/>
          <w:sz w:val="24"/>
          <w:szCs w:val="24"/>
          <w:lang w:val="ro-RO"/>
        </w:rPr>
        <w:t xml:space="preserve"> se aplică </w:t>
      </w:r>
      <w:r w:rsidR="00AC7180" w:rsidRPr="005C5AC4">
        <w:rPr>
          <w:rFonts w:ascii="Times New Roman" w:hAnsi="Times New Roman" w:cs="Times New Roman"/>
          <w:color w:val="000000" w:themeColor="text1"/>
          <w:sz w:val="24"/>
          <w:szCs w:val="24"/>
          <w:lang w:val="ro-RO"/>
        </w:rPr>
        <w:t xml:space="preserve">doar </w:t>
      </w:r>
      <w:r w:rsidRPr="005C5AC4">
        <w:rPr>
          <w:rFonts w:ascii="Times New Roman" w:hAnsi="Times New Roman" w:cs="Times New Roman"/>
          <w:color w:val="000000" w:themeColor="text1"/>
          <w:sz w:val="24"/>
          <w:szCs w:val="24"/>
          <w:lang w:val="ro-RO"/>
        </w:rPr>
        <w:t>ajutoarelor acordate pentru aceste din urmă sectoare sau activități, cu condiția ca beneficiarul ajutorului să se asigure, prin mijloace corespunzătoare, precum separarea activităților sau o distincție între costuri, că activitățile desfășurate în sectoarele excluse din domeniul de aplicare al schemei de minimis nu beneficiază de ajutoare de minimis acordate în conformitate cu aceasta.</w:t>
      </w:r>
    </w:p>
    <w:p w14:paraId="7A27FE9F" w14:textId="77777777" w:rsidR="00494EFF" w:rsidRPr="005C5AC4" w:rsidRDefault="00494EFF" w:rsidP="000372AD">
      <w:pPr>
        <w:tabs>
          <w:tab w:val="left" w:pos="4212"/>
        </w:tabs>
        <w:spacing w:line="276" w:lineRule="auto"/>
        <w:jc w:val="both"/>
        <w:rPr>
          <w:rFonts w:ascii="Times New Roman" w:hAnsi="Times New Roman" w:cs="Times New Roman"/>
          <w:bCs/>
          <w:color w:val="000000" w:themeColor="text1"/>
          <w:sz w:val="24"/>
          <w:szCs w:val="24"/>
          <w:lang w:val="ro-RO"/>
        </w:rPr>
      </w:pPr>
    </w:p>
    <w:p w14:paraId="32168E1C" w14:textId="77777777" w:rsidR="00370416" w:rsidRPr="005C5AC4" w:rsidRDefault="001A7F31" w:rsidP="000372AD">
      <w:pPr>
        <w:tabs>
          <w:tab w:val="left" w:pos="4212"/>
        </w:tabs>
        <w:spacing w:line="276" w:lineRule="auto"/>
        <w:jc w:val="center"/>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CAPITOLUL VI</w:t>
      </w:r>
    </w:p>
    <w:p w14:paraId="26569DBE" w14:textId="77777777" w:rsidR="003A2BE0" w:rsidRPr="005C5AC4" w:rsidRDefault="003A2BE0" w:rsidP="000372AD">
      <w:pPr>
        <w:tabs>
          <w:tab w:val="left" w:pos="4212"/>
        </w:tabs>
        <w:spacing w:line="276" w:lineRule="auto"/>
        <w:jc w:val="center"/>
        <w:rPr>
          <w:rFonts w:ascii="Times New Roman" w:hAnsi="Times New Roman" w:cs="Times New Roman"/>
          <w:b/>
          <w:bCs/>
          <w:i/>
          <w:iCs/>
          <w:color w:val="000000" w:themeColor="text1"/>
          <w:sz w:val="24"/>
          <w:szCs w:val="24"/>
          <w:lang w:val="ro-RO"/>
        </w:rPr>
      </w:pPr>
      <w:r w:rsidRPr="005C5AC4">
        <w:rPr>
          <w:rFonts w:ascii="Times New Roman" w:hAnsi="Times New Roman" w:cs="Times New Roman"/>
          <w:b/>
          <w:bCs/>
          <w:color w:val="000000" w:themeColor="text1"/>
          <w:sz w:val="24"/>
          <w:szCs w:val="24"/>
          <w:lang w:val="ro-RO"/>
        </w:rPr>
        <w:t>Beneficiarii ajutor</w:t>
      </w:r>
      <w:r w:rsidR="00A03010" w:rsidRPr="005C5AC4">
        <w:rPr>
          <w:rFonts w:ascii="Times New Roman" w:hAnsi="Times New Roman" w:cs="Times New Roman"/>
          <w:b/>
          <w:bCs/>
          <w:color w:val="000000" w:themeColor="text1"/>
          <w:sz w:val="24"/>
          <w:szCs w:val="24"/>
          <w:lang w:val="ro-RO"/>
        </w:rPr>
        <w:t xml:space="preserve">ului </w:t>
      </w:r>
      <w:r w:rsidR="006D6626" w:rsidRPr="005C5AC4">
        <w:rPr>
          <w:rFonts w:ascii="Times New Roman" w:hAnsi="Times New Roman" w:cs="Times New Roman"/>
          <w:b/>
          <w:bCs/>
          <w:iCs/>
          <w:color w:val="000000" w:themeColor="text1"/>
          <w:sz w:val="24"/>
          <w:szCs w:val="24"/>
          <w:lang w:val="ro-RO"/>
        </w:rPr>
        <w:t>de minimis</w:t>
      </w:r>
    </w:p>
    <w:p w14:paraId="63EE4622" w14:textId="61FDDBC8" w:rsidR="00BE4E05" w:rsidRPr="005C5AC4" w:rsidRDefault="003A2BE0" w:rsidP="000372AD">
      <w:pPr>
        <w:tabs>
          <w:tab w:val="left" w:pos="4212"/>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
          <w:color w:val="000000" w:themeColor="text1"/>
          <w:sz w:val="24"/>
          <w:szCs w:val="24"/>
          <w:lang w:val="ro-RO"/>
        </w:rPr>
        <w:t>Art.</w:t>
      </w:r>
      <w:r w:rsidR="00A86E62" w:rsidRPr="005C5AC4">
        <w:rPr>
          <w:rFonts w:ascii="Times New Roman" w:hAnsi="Times New Roman" w:cs="Times New Roman"/>
          <w:b/>
          <w:color w:val="000000" w:themeColor="text1"/>
          <w:sz w:val="24"/>
          <w:szCs w:val="24"/>
          <w:lang w:val="ro-RO"/>
        </w:rPr>
        <w:t>8</w:t>
      </w:r>
      <w:r w:rsidR="00522F0E" w:rsidRPr="005C5AC4">
        <w:rPr>
          <w:rFonts w:ascii="Times New Roman" w:hAnsi="Times New Roman" w:cs="Times New Roman"/>
          <w:b/>
          <w:color w:val="000000" w:themeColor="text1"/>
          <w:sz w:val="24"/>
          <w:szCs w:val="24"/>
          <w:lang w:val="ro-RO"/>
        </w:rPr>
        <w:t xml:space="preserve"> </w:t>
      </w:r>
      <w:r w:rsidR="00BE4E05" w:rsidRPr="005C5AC4">
        <w:rPr>
          <w:rFonts w:ascii="Times New Roman" w:hAnsi="Times New Roman" w:cs="Times New Roman"/>
          <w:bCs/>
          <w:color w:val="000000" w:themeColor="text1"/>
          <w:sz w:val="24"/>
          <w:szCs w:val="24"/>
          <w:lang w:val="ro-RO"/>
        </w:rPr>
        <w:t>- (1)</w:t>
      </w:r>
      <w:r w:rsidR="00BE4E05" w:rsidRPr="005C5AC4">
        <w:rPr>
          <w:rFonts w:ascii="Times New Roman" w:hAnsi="Times New Roman" w:cs="Times New Roman"/>
          <w:b/>
          <w:color w:val="000000" w:themeColor="text1"/>
          <w:sz w:val="24"/>
          <w:szCs w:val="24"/>
          <w:lang w:val="ro-RO"/>
        </w:rPr>
        <w:t xml:space="preserve"> </w:t>
      </w:r>
      <w:bookmarkStart w:id="12" w:name="_Hlk142490404"/>
      <w:r w:rsidR="00CA3C8B" w:rsidRPr="005C5AC4">
        <w:rPr>
          <w:rFonts w:ascii="Times New Roman" w:hAnsi="Times New Roman" w:cs="Times New Roman"/>
          <w:bCs/>
          <w:color w:val="000000" w:themeColor="text1"/>
          <w:sz w:val="24"/>
          <w:szCs w:val="24"/>
          <w:lang w:val="ro-RO"/>
        </w:rPr>
        <w:t>Beneficiari</w:t>
      </w:r>
      <w:r w:rsidR="007F51D2" w:rsidRPr="005C5AC4">
        <w:rPr>
          <w:rFonts w:ascii="Times New Roman" w:hAnsi="Times New Roman" w:cs="Times New Roman"/>
          <w:bCs/>
          <w:color w:val="000000" w:themeColor="text1"/>
          <w:sz w:val="24"/>
          <w:szCs w:val="24"/>
          <w:lang w:val="ro-RO"/>
        </w:rPr>
        <w:t xml:space="preserve"> a</w:t>
      </w:r>
      <w:r w:rsidR="00CA3C8B" w:rsidRPr="005C5AC4">
        <w:rPr>
          <w:rFonts w:ascii="Times New Roman" w:hAnsi="Times New Roman" w:cs="Times New Roman"/>
          <w:bCs/>
          <w:color w:val="000000" w:themeColor="text1"/>
          <w:sz w:val="24"/>
          <w:szCs w:val="24"/>
          <w:lang w:val="ro-RO"/>
        </w:rPr>
        <w:t xml:space="preserve">i ajutorului </w:t>
      </w:r>
      <w:r w:rsidR="00CA3C8B" w:rsidRPr="005C5AC4">
        <w:rPr>
          <w:rFonts w:ascii="Times New Roman" w:hAnsi="Times New Roman" w:cs="Times New Roman"/>
          <w:bCs/>
          <w:iCs/>
          <w:color w:val="000000" w:themeColor="text1"/>
          <w:sz w:val="24"/>
          <w:szCs w:val="24"/>
          <w:lang w:val="ro-RO"/>
        </w:rPr>
        <w:t>de minimis</w:t>
      </w:r>
      <w:r w:rsidR="00CA3C8B" w:rsidRPr="005C5AC4">
        <w:rPr>
          <w:rFonts w:ascii="Times New Roman" w:hAnsi="Times New Roman" w:cs="Times New Roman"/>
          <w:bCs/>
          <w:color w:val="000000" w:themeColor="text1"/>
          <w:sz w:val="24"/>
          <w:szCs w:val="24"/>
          <w:lang w:val="ro-RO"/>
        </w:rPr>
        <w:t xml:space="preserve"> acordat prin prezenta schemă </w:t>
      </w:r>
      <w:r w:rsidR="007F51D2" w:rsidRPr="005C5AC4">
        <w:rPr>
          <w:rFonts w:ascii="Times New Roman" w:hAnsi="Times New Roman" w:cs="Times New Roman"/>
          <w:bCs/>
          <w:color w:val="000000" w:themeColor="text1"/>
          <w:sz w:val="24"/>
          <w:szCs w:val="24"/>
          <w:lang w:val="ro-RO"/>
        </w:rPr>
        <w:t>pot fi</w:t>
      </w:r>
      <w:r w:rsidR="00CA3C8B" w:rsidRPr="005C5AC4">
        <w:rPr>
          <w:rFonts w:ascii="Times New Roman" w:hAnsi="Times New Roman" w:cs="Times New Roman"/>
          <w:bCs/>
          <w:color w:val="000000" w:themeColor="text1"/>
          <w:sz w:val="24"/>
          <w:szCs w:val="24"/>
          <w:lang w:val="ro-RO"/>
        </w:rPr>
        <w:t xml:space="preserve"> </w:t>
      </w:r>
      <w:r w:rsidR="001F032E" w:rsidRPr="005C5AC4">
        <w:rPr>
          <w:rFonts w:ascii="Times New Roman" w:hAnsi="Times New Roman" w:cs="Times New Roman"/>
          <w:bCs/>
          <w:color w:val="000000" w:themeColor="text1"/>
          <w:sz w:val="24"/>
          <w:szCs w:val="24"/>
          <w:lang w:val="ro-RO"/>
        </w:rPr>
        <w:t xml:space="preserve">întreprinderile - </w:t>
      </w:r>
      <w:r w:rsidR="005B5050" w:rsidRPr="005C5AC4">
        <w:rPr>
          <w:rFonts w:ascii="Times New Roman" w:hAnsi="Times New Roman" w:cs="Times New Roman"/>
          <w:color w:val="000000" w:themeColor="text1"/>
          <w:sz w:val="24"/>
          <w:szCs w:val="24"/>
          <w:lang w:val="ro-RO"/>
        </w:rPr>
        <w:t xml:space="preserve">deținători publici și privați de terenuri forestiere, precum și </w:t>
      </w:r>
      <w:r w:rsidR="00B8329E" w:rsidRPr="005C5AC4">
        <w:rPr>
          <w:rFonts w:ascii="Times New Roman" w:hAnsi="Times New Roman" w:cs="Times New Roman"/>
          <w:color w:val="000000" w:themeColor="text1"/>
          <w:sz w:val="24"/>
          <w:szCs w:val="24"/>
          <w:lang w:val="ro-RO"/>
        </w:rPr>
        <w:t xml:space="preserve">formele </w:t>
      </w:r>
      <w:r w:rsidR="005B5050" w:rsidRPr="005C5AC4">
        <w:rPr>
          <w:rFonts w:ascii="Times New Roman" w:hAnsi="Times New Roman" w:cs="Times New Roman"/>
          <w:color w:val="000000" w:themeColor="text1"/>
          <w:sz w:val="24"/>
          <w:szCs w:val="24"/>
          <w:lang w:val="ro-RO"/>
        </w:rPr>
        <w:t>asociative ale acestora</w:t>
      </w:r>
      <w:r w:rsidR="00CA3C8B" w:rsidRPr="005C5AC4">
        <w:rPr>
          <w:rFonts w:ascii="Times New Roman" w:hAnsi="Times New Roman" w:cs="Times New Roman"/>
          <w:bCs/>
          <w:color w:val="000000" w:themeColor="text1"/>
          <w:sz w:val="24"/>
          <w:szCs w:val="24"/>
          <w:lang w:val="ro-RO"/>
        </w:rPr>
        <w:t xml:space="preserve">, </w:t>
      </w:r>
      <w:r w:rsidR="007B371C" w:rsidRPr="005C5AC4">
        <w:rPr>
          <w:rFonts w:ascii="Times New Roman" w:hAnsi="Times New Roman" w:cs="Times New Roman"/>
          <w:bCs/>
          <w:color w:val="000000" w:themeColor="text1"/>
          <w:sz w:val="24"/>
          <w:szCs w:val="24"/>
          <w:lang w:val="ro-RO"/>
        </w:rPr>
        <w:t>așa cum sunt defini</w:t>
      </w:r>
      <w:r w:rsidR="00E13103" w:rsidRPr="005C5AC4">
        <w:rPr>
          <w:rFonts w:ascii="Times New Roman" w:hAnsi="Times New Roman" w:cs="Times New Roman"/>
          <w:bCs/>
          <w:color w:val="000000" w:themeColor="text1"/>
          <w:sz w:val="24"/>
          <w:szCs w:val="24"/>
          <w:lang w:val="ro-RO"/>
        </w:rPr>
        <w:t>ți</w:t>
      </w:r>
      <w:r w:rsidR="007B371C" w:rsidRPr="005C5AC4">
        <w:rPr>
          <w:rFonts w:ascii="Times New Roman" w:hAnsi="Times New Roman" w:cs="Times New Roman"/>
          <w:bCs/>
          <w:color w:val="000000" w:themeColor="text1"/>
          <w:sz w:val="24"/>
          <w:szCs w:val="24"/>
          <w:lang w:val="ro-RO"/>
        </w:rPr>
        <w:t xml:space="preserve"> la art. </w:t>
      </w:r>
      <w:r w:rsidR="008279E1" w:rsidRPr="005C5AC4">
        <w:rPr>
          <w:rFonts w:ascii="Times New Roman" w:hAnsi="Times New Roman" w:cs="Times New Roman"/>
          <w:bCs/>
          <w:color w:val="000000" w:themeColor="text1"/>
          <w:sz w:val="24"/>
          <w:szCs w:val="24"/>
          <w:lang w:val="ro-RO"/>
        </w:rPr>
        <w:t xml:space="preserve">6 </w:t>
      </w:r>
      <w:r w:rsidR="007B371C" w:rsidRPr="005C5AC4">
        <w:rPr>
          <w:rFonts w:ascii="Times New Roman" w:hAnsi="Times New Roman" w:cs="Times New Roman"/>
          <w:bCs/>
          <w:color w:val="000000" w:themeColor="text1"/>
          <w:sz w:val="24"/>
          <w:szCs w:val="24"/>
          <w:lang w:val="ro-RO"/>
        </w:rPr>
        <w:t xml:space="preserve">lit. </w:t>
      </w:r>
      <w:r w:rsidR="003102AA" w:rsidRPr="005C5AC4">
        <w:rPr>
          <w:rFonts w:ascii="Times New Roman" w:hAnsi="Times New Roman" w:cs="Times New Roman"/>
          <w:bCs/>
          <w:color w:val="000000" w:themeColor="text1"/>
          <w:sz w:val="24"/>
          <w:szCs w:val="24"/>
          <w:lang w:val="ro-RO"/>
        </w:rPr>
        <w:t>d</w:t>
      </w:r>
      <w:r w:rsidR="007B371C" w:rsidRPr="005C5AC4">
        <w:rPr>
          <w:rFonts w:ascii="Times New Roman" w:hAnsi="Times New Roman" w:cs="Times New Roman"/>
          <w:bCs/>
          <w:color w:val="000000" w:themeColor="text1"/>
          <w:sz w:val="24"/>
          <w:szCs w:val="24"/>
          <w:lang w:val="ro-RO"/>
        </w:rPr>
        <w:t>)</w:t>
      </w:r>
      <w:r w:rsidR="0016003F" w:rsidRPr="005C5AC4">
        <w:rPr>
          <w:rFonts w:ascii="Times New Roman" w:hAnsi="Times New Roman" w:cs="Times New Roman"/>
          <w:bCs/>
          <w:color w:val="000000" w:themeColor="text1"/>
          <w:sz w:val="24"/>
          <w:szCs w:val="24"/>
          <w:lang w:val="ro-RO"/>
        </w:rPr>
        <w:t>,</w:t>
      </w:r>
      <w:r w:rsidR="007B371C" w:rsidRPr="005C5AC4">
        <w:rPr>
          <w:rFonts w:ascii="Times New Roman" w:hAnsi="Times New Roman" w:cs="Times New Roman"/>
          <w:bCs/>
          <w:color w:val="000000" w:themeColor="text1"/>
          <w:sz w:val="24"/>
          <w:szCs w:val="24"/>
          <w:lang w:val="ro-RO"/>
        </w:rPr>
        <w:t xml:space="preserve"> </w:t>
      </w:r>
      <w:r w:rsidR="00E17CDF" w:rsidRPr="005C5AC4">
        <w:rPr>
          <w:rFonts w:ascii="Times New Roman" w:hAnsi="Times New Roman" w:cs="Times New Roman"/>
          <w:bCs/>
          <w:color w:val="000000" w:themeColor="text1"/>
          <w:sz w:val="24"/>
          <w:szCs w:val="24"/>
          <w:lang w:val="ro-RO"/>
        </w:rPr>
        <w:t xml:space="preserve">care depun o cerere de </w:t>
      </w:r>
      <w:r w:rsidR="006018D8" w:rsidRPr="005C5AC4">
        <w:rPr>
          <w:rFonts w:ascii="Times New Roman" w:hAnsi="Times New Roman" w:cs="Times New Roman"/>
          <w:bCs/>
          <w:color w:val="000000" w:themeColor="text1"/>
          <w:sz w:val="24"/>
          <w:szCs w:val="24"/>
          <w:lang w:val="ro-RO"/>
        </w:rPr>
        <w:t>finanțare</w:t>
      </w:r>
      <w:r w:rsidR="00E17CDF" w:rsidRPr="005C5AC4">
        <w:rPr>
          <w:rFonts w:ascii="Times New Roman" w:hAnsi="Times New Roman" w:cs="Times New Roman"/>
          <w:bCs/>
          <w:color w:val="000000" w:themeColor="text1"/>
          <w:sz w:val="24"/>
          <w:szCs w:val="24"/>
          <w:lang w:val="ro-RO"/>
        </w:rPr>
        <w:t xml:space="preserve"> și </w:t>
      </w:r>
      <w:r w:rsidR="00CA3C8B" w:rsidRPr="005C5AC4">
        <w:rPr>
          <w:rFonts w:ascii="Times New Roman" w:hAnsi="Times New Roman" w:cs="Times New Roman"/>
          <w:bCs/>
          <w:color w:val="000000" w:themeColor="text1"/>
          <w:sz w:val="24"/>
          <w:szCs w:val="24"/>
          <w:lang w:val="ro-RO"/>
        </w:rPr>
        <w:t xml:space="preserve">care </w:t>
      </w:r>
      <w:r w:rsidR="008C6913" w:rsidRPr="005C5AC4">
        <w:rPr>
          <w:rFonts w:ascii="Times New Roman" w:hAnsi="Times New Roman" w:cs="Times New Roman"/>
          <w:bCs/>
          <w:color w:val="000000" w:themeColor="text1"/>
          <w:sz w:val="24"/>
          <w:szCs w:val="24"/>
          <w:lang w:val="ro-RO"/>
        </w:rPr>
        <w:t xml:space="preserve">au în proprietate sau dețin terenuri </w:t>
      </w:r>
      <w:r w:rsidR="00FE3A1D" w:rsidRPr="005C5AC4">
        <w:rPr>
          <w:rFonts w:ascii="Times New Roman" w:hAnsi="Times New Roman" w:cs="Times New Roman"/>
          <w:bCs/>
          <w:color w:val="000000" w:themeColor="text1"/>
          <w:sz w:val="24"/>
          <w:szCs w:val="24"/>
          <w:lang w:val="ro-RO"/>
        </w:rPr>
        <w:t xml:space="preserve">de reîmpădurit, așa cum sunt ele definite la art. </w:t>
      </w:r>
      <w:r w:rsidR="008279E1" w:rsidRPr="005C5AC4">
        <w:rPr>
          <w:rFonts w:ascii="Times New Roman" w:hAnsi="Times New Roman" w:cs="Times New Roman"/>
          <w:bCs/>
          <w:color w:val="000000" w:themeColor="text1"/>
          <w:sz w:val="24"/>
          <w:szCs w:val="24"/>
          <w:lang w:val="ro-RO"/>
        </w:rPr>
        <w:t>6</w:t>
      </w:r>
      <w:r w:rsidR="00FE3A1D" w:rsidRPr="005C5AC4">
        <w:rPr>
          <w:rFonts w:ascii="Times New Roman" w:hAnsi="Times New Roman" w:cs="Times New Roman"/>
          <w:bCs/>
          <w:color w:val="000000" w:themeColor="text1"/>
          <w:sz w:val="24"/>
          <w:szCs w:val="24"/>
          <w:lang w:val="ro-RO"/>
        </w:rPr>
        <w:t xml:space="preserve"> lit. </w:t>
      </w:r>
      <w:r w:rsidR="00503594" w:rsidRPr="005C5AC4">
        <w:rPr>
          <w:rFonts w:ascii="Times New Roman" w:hAnsi="Times New Roman" w:cs="Times New Roman"/>
          <w:bCs/>
          <w:color w:val="000000" w:themeColor="text1"/>
          <w:sz w:val="24"/>
          <w:szCs w:val="24"/>
          <w:lang w:val="ro-RO"/>
        </w:rPr>
        <w:t>t</w:t>
      </w:r>
      <w:r w:rsidR="00FE3A1D" w:rsidRPr="005C5AC4">
        <w:rPr>
          <w:rFonts w:ascii="Times New Roman" w:hAnsi="Times New Roman" w:cs="Times New Roman"/>
          <w:bCs/>
          <w:color w:val="000000" w:themeColor="text1"/>
          <w:sz w:val="24"/>
          <w:szCs w:val="24"/>
          <w:lang w:val="ro-RO"/>
        </w:rPr>
        <w:t>)</w:t>
      </w:r>
      <w:r w:rsidR="008C6913" w:rsidRPr="005C5AC4">
        <w:rPr>
          <w:rFonts w:ascii="Times New Roman" w:hAnsi="Times New Roman" w:cs="Times New Roman"/>
          <w:bCs/>
          <w:color w:val="000000" w:themeColor="text1"/>
          <w:sz w:val="24"/>
          <w:szCs w:val="24"/>
          <w:lang w:val="ro-RO"/>
        </w:rPr>
        <w:t xml:space="preserve"> </w:t>
      </w:r>
      <w:bookmarkStart w:id="13" w:name="_Hlk142492584"/>
      <w:r w:rsidR="008C6913" w:rsidRPr="005C5AC4">
        <w:rPr>
          <w:rFonts w:ascii="Times New Roman" w:hAnsi="Times New Roman" w:cs="Times New Roman"/>
          <w:bCs/>
          <w:color w:val="000000" w:themeColor="text1"/>
          <w:sz w:val="24"/>
          <w:szCs w:val="24"/>
          <w:lang w:val="ro-RO"/>
        </w:rPr>
        <w:t xml:space="preserve">și </w:t>
      </w:r>
      <w:r w:rsidR="00A11120" w:rsidRPr="005C5AC4">
        <w:rPr>
          <w:rFonts w:ascii="Times New Roman" w:hAnsi="Times New Roman" w:cs="Times New Roman"/>
          <w:bCs/>
          <w:color w:val="000000" w:themeColor="text1"/>
          <w:sz w:val="24"/>
          <w:szCs w:val="24"/>
          <w:lang w:val="ro-RO"/>
        </w:rPr>
        <w:t xml:space="preserve">pe </w:t>
      </w:r>
      <w:r w:rsidR="008C6913" w:rsidRPr="005C5AC4">
        <w:rPr>
          <w:rFonts w:ascii="Times New Roman" w:hAnsi="Times New Roman" w:cs="Times New Roman"/>
          <w:bCs/>
          <w:color w:val="000000" w:themeColor="text1"/>
          <w:sz w:val="24"/>
          <w:szCs w:val="24"/>
          <w:lang w:val="ro-RO"/>
        </w:rPr>
        <w:t xml:space="preserve">care au fost efectuate lucrări de reîmpădurire </w:t>
      </w:r>
      <w:r w:rsidR="00062AD6" w:rsidRPr="005C5AC4">
        <w:rPr>
          <w:rFonts w:ascii="Times New Roman" w:hAnsi="Times New Roman" w:cs="Times New Roman"/>
          <w:bCs/>
          <w:color w:val="000000" w:themeColor="text1"/>
          <w:sz w:val="24"/>
          <w:szCs w:val="24"/>
          <w:lang w:val="ro-RO"/>
        </w:rPr>
        <w:t xml:space="preserve">inițiate </w:t>
      </w:r>
      <w:r w:rsidR="008C6913" w:rsidRPr="005C5AC4">
        <w:rPr>
          <w:rFonts w:ascii="Times New Roman" w:hAnsi="Times New Roman" w:cs="Times New Roman"/>
          <w:bCs/>
          <w:color w:val="000000" w:themeColor="text1"/>
          <w:sz w:val="24"/>
          <w:szCs w:val="24"/>
          <w:lang w:val="ro-RO"/>
        </w:rPr>
        <w:t>după data de 1 februarie 2020</w:t>
      </w:r>
      <w:r w:rsidR="004F6EDB" w:rsidRPr="005C5AC4">
        <w:rPr>
          <w:rFonts w:ascii="Times New Roman" w:hAnsi="Times New Roman" w:cs="Times New Roman"/>
          <w:bCs/>
          <w:color w:val="000000" w:themeColor="text1"/>
          <w:sz w:val="24"/>
          <w:szCs w:val="24"/>
          <w:lang w:val="ro-RO"/>
        </w:rPr>
        <w:t xml:space="preserve"> și până la data de </w:t>
      </w:r>
      <w:r w:rsidR="00FB7ADE" w:rsidRPr="005C5AC4">
        <w:rPr>
          <w:rFonts w:ascii="Times New Roman" w:hAnsi="Times New Roman" w:cs="Times New Roman"/>
          <w:bCs/>
          <w:color w:val="000000" w:themeColor="text1"/>
          <w:sz w:val="24"/>
          <w:szCs w:val="24"/>
          <w:lang w:val="ro-RO"/>
        </w:rPr>
        <w:t>31 mai</w:t>
      </w:r>
      <w:r w:rsidR="004F6EDB" w:rsidRPr="005C5AC4">
        <w:rPr>
          <w:rFonts w:ascii="Times New Roman" w:hAnsi="Times New Roman" w:cs="Times New Roman"/>
          <w:bCs/>
          <w:color w:val="000000" w:themeColor="text1"/>
          <w:sz w:val="24"/>
          <w:szCs w:val="24"/>
          <w:lang w:val="ro-RO"/>
        </w:rPr>
        <w:t xml:space="preserve"> 2023</w:t>
      </w:r>
      <w:r w:rsidR="008C6913" w:rsidRPr="005C5AC4">
        <w:rPr>
          <w:rFonts w:ascii="Times New Roman" w:hAnsi="Times New Roman" w:cs="Times New Roman"/>
          <w:bCs/>
          <w:color w:val="000000" w:themeColor="text1"/>
          <w:sz w:val="24"/>
          <w:szCs w:val="24"/>
          <w:lang w:val="ro-RO"/>
        </w:rPr>
        <w:t>, care au fost recepționate și plătite</w:t>
      </w:r>
      <w:bookmarkEnd w:id="13"/>
      <w:r w:rsidR="00E17CDF" w:rsidRPr="005C5AC4">
        <w:rPr>
          <w:rFonts w:ascii="Times New Roman" w:hAnsi="Times New Roman" w:cs="Times New Roman"/>
          <w:bCs/>
          <w:color w:val="000000" w:themeColor="text1"/>
          <w:sz w:val="24"/>
          <w:szCs w:val="24"/>
          <w:lang w:val="ro-RO"/>
        </w:rPr>
        <w:t xml:space="preserve">. </w:t>
      </w:r>
    </w:p>
    <w:p w14:paraId="47056476" w14:textId="62E5781F" w:rsidR="005441DF" w:rsidRPr="005C5AC4" w:rsidRDefault="00BE4E05" w:rsidP="000372AD">
      <w:pPr>
        <w:pStyle w:val="CommentText"/>
        <w:spacing w:line="276" w:lineRule="auto"/>
        <w:rPr>
          <w:rFonts w:ascii="Times New Roman" w:hAnsi="Times New Roman" w:cs="Times New Roman"/>
          <w:color w:val="000000" w:themeColor="text1"/>
          <w:sz w:val="24"/>
          <w:szCs w:val="24"/>
          <w:lang w:val="ro-RO"/>
        </w:rPr>
      </w:pPr>
      <w:r w:rsidRPr="005C5AC4">
        <w:rPr>
          <w:rFonts w:ascii="Times New Roman" w:hAnsi="Times New Roman" w:cs="Times New Roman"/>
          <w:bCs/>
          <w:color w:val="000000" w:themeColor="text1"/>
          <w:sz w:val="24"/>
          <w:szCs w:val="24"/>
          <w:lang w:val="ro-RO"/>
        </w:rPr>
        <w:t xml:space="preserve">(2) </w:t>
      </w:r>
      <w:r w:rsidR="00E17CDF" w:rsidRPr="005C5AC4">
        <w:rPr>
          <w:rFonts w:ascii="Times New Roman" w:hAnsi="Times New Roman" w:cs="Times New Roman"/>
          <w:bCs/>
          <w:color w:val="000000" w:themeColor="text1"/>
          <w:sz w:val="24"/>
          <w:szCs w:val="24"/>
          <w:lang w:val="ro-RO"/>
        </w:rPr>
        <w:t xml:space="preserve">În cadrul </w:t>
      </w:r>
      <w:r w:rsidRPr="005C5AC4">
        <w:rPr>
          <w:rFonts w:ascii="Times New Roman" w:hAnsi="Times New Roman" w:cs="Times New Roman"/>
          <w:bCs/>
          <w:color w:val="000000" w:themeColor="text1"/>
          <w:sz w:val="24"/>
          <w:szCs w:val="24"/>
          <w:lang w:val="ro-RO"/>
        </w:rPr>
        <w:t xml:space="preserve">prezentei </w:t>
      </w:r>
      <w:r w:rsidR="00E17CDF" w:rsidRPr="005C5AC4">
        <w:rPr>
          <w:rFonts w:ascii="Times New Roman" w:hAnsi="Times New Roman" w:cs="Times New Roman"/>
          <w:bCs/>
          <w:color w:val="000000" w:themeColor="text1"/>
          <w:sz w:val="24"/>
          <w:szCs w:val="24"/>
          <w:lang w:val="ro-RO"/>
        </w:rPr>
        <w:t>scheme sunt eligibile și</w:t>
      </w:r>
      <w:r w:rsidR="00430A86" w:rsidRPr="005C5AC4">
        <w:rPr>
          <w:rFonts w:ascii="Times New Roman" w:hAnsi="Times New Roman" w:cs="Times New Roman"/>
          <w:bCs/>
          <w:color w:val="000000" w:themeColor="text1"/>
          <w:sz w:val="24"/>
          <w:szCs w:val="24"/>
          <w:lang w:val="ro-RO"/>
        </w:rPr>
        <w:t xml:space="preserve"> lucrările de întreținere </w:t>
      </w:r>
      <w:r w:rsidR="007F51D2" w:rsidRPr="005C5AC4">
        <w:rPr>
          <w:rFonts w:ascii="Times New Roman" w:hAnsi="Times New Roman" w:cs="Times New Roman"/>
          <w:bCs/>
          <w:color w:val="000000" w:themeColor="text1"/>
          <w:sz w:val="24"/>
          <w:szCs w:val="24"/>
          <w:lang w:val="ro-RO"/>
        </w:rPr>
        <w:t xml:space="preserve">aferente acestor plantații, care se vor realiza </w:t>
      </w:r>
      <w:r w:rsidR="00430A86" w:rsidRPr="005C5AC4">
        <w:rPr>
          <w:rFonts w:ascii="Times New Roman" w:hAnsi="Times New Roman" w:cs="Times New Roman"/>
          <w:bCs/>
          <w:color w:val="000000" w:themeColor="text1"/>
          <w:sz w:val="24"/>
          <w:szCs w:val="24"/>
          <w:lang w:val="ro-RO"/>
        </w:rPr>
        <w:t>până la închiderea st</w:t>
      </w:r>
      <w:r w:rsidR="000E25C5" w:rsidRPr="005C5AC4">
        <w:rPr>
          <w:rFonts w:ascii="Times New Roman" w:hAnsi="Times New Roman" w:cs="Times New Roman"/>
          <w:bCs/>
          <w:color w:val="000000" w:themeColor="text1"/>
          <w:sz w:val="24"/>
          <w:szCs w:val="24"/>
          <w:lang w:val="ro-RO"/>
        </w:rPr>
        <w:t>ă</w:t>
      </w:r>
      <w:r w:rsidR="00430A86" w:rsidRPr="005C5AC4">
        <w:rPr>
          <w:rFonts w:ascii="Times New Roman" w:hAnsi="Times New Roman" w:cs="Times New Roman"/>
          <w:bCs/>
          <w:color w:val="000000" w:themeColor="text1"/>
          <w:sz w:val="24"/>
          <w:szCs w:val="24"/>
          <w:lang w:val="ro-RO"/>
        </w:rPr>
        <w:t>rii de masiv</w:t>
      </w:r>
      <w:r w:rsidR="007F51D2" w:rsidRPr="005C5AC4">
        <w:rPr>
          <w:rFonts w:ascii="Times New Roman" w:hAnsi="Times New Roman" w:cs="Times New Roman"/>
          <w:bCs/>
          <w:color w:val="000000" w:themeColor="text1"/>
          <w:sz w:val="24"/>
          <w:szCs w:val="24"/>
          <w:lang w:val="ro-RO"/>
        </w:rPr>
        <w:t>, fără a depăși termenul prevăzut la art. 1</w:t>
      </w:r>
      <w:r w:rsidR="00F22052" w:rsidRPr="005C5AC4">
        <w:rPr>
          <w:rFonts w:ascii="Times New Roman" w:hAnsi="Times New Roman" w:cs="Times New Roman"/>
          <w:bCs/>
          <w:color w:val="000000" w:themeColor="text1"/>
          <w:sz w:val="24"/>
          <w:szCs w:val="24"/>
          <w:lang w:val="ro-RO"/>
        </w:rPr>
        <w:t>3</w:t>
      </w:r>
      <w:r w:rsidR="002A1BA5" w:rsidRPr="005C5AC4">
        <w:rPr>
          <w:rFonts w:ascii="Times New Roman" w:hAnsi="Times New Roman" w:cs="Times New Roman"/>
          <w:bCs/>
          <w:color w:val="000000" w:themeColor="text1"/>
          <w:sz w:val="24"/>
          <w:szCs w:val="24"/>
          <w:lang w:val="ro-RO"/>
        </w:rPr>
        <w:t xml:space="preserve"> alin.(1)</w:t>
      </w:r>
      <w:r w:rsidR="000C78B9" w:rsidRPr="005C5AC4">
        <w:rPr>
          <w:rFonts w:ascii="Times New Roman" w:hAnsi="Times New Roman" w:cs="Times New Roman"/>
          <w:bCs/>
          <w:color w:val="000000" w:themeColor="text1"/>
          <w:sz w:val="24"/>
          <w:szCs w:val="24"/>
          <w:lang w:val="ro-RO"/>
        </w:rPr>
        <w:t>.</w:t>
      </w:r>
      <w:r w:rsidR="00070D42" w:rsidRPr="005C5AC4">
        <w:rPr>
          <w:rFonts w:ascii="Times New Roman" w:hAnsi="Times New Roman" w:cs="Times New Roman"/>
          <w:color w:val="000000" w:themeColor="text1"/>
          <w:sz w:val="24"/>
          <w:szCs w:val="24"/>
          <w:lang w:val="ro-RO"/>
        </w:rPr>
        <w:t xml:space="preserve"> </w:t>
      </w:r>
      <w:bookmarkEnd w:id="12"/>
    </w:p>
    <w:p w14:paraId="584DD41D" w14:textId="4B456953" w:rsidR="003A2BE0" w:rsidRPr="005C5AC4" w:rsidRDefault="00B01CCF" w:rsidP="000372AD">
      <w:pPr>
        <w:tabs>
          <w:tab w:val="left" w:pos="4212"/>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
          <w:bCs/>
          <w:color w:val="000000" w:themeColor="text1"/>
          <w:sz w:val="24"/>
          <w:szCs w:val="24"/>
          <w:lang w:val="ro-RO"/>
        </w:rPr>
        <w:t>Art.</w:t>
      </w:r>
      <w:r w:rsidR="008279E1" w:rsidRPr="005C5AC4">
        <w:rPr>
          <w:rFonts w:ascii="Times New Roman" w:hAnsi="Times New Roman" w:cs="Times New Roman"/>
          <w:b/>
          <w:bCs/>
          <w:color w:val="000000" w:themeColor="text1"/>
          <w:sz w:val="24"/>
          <w:szCs w:val="24"/>
          <w:lang w:val="ro-RO"/>
        </w:rPr>
        <w:t>9</w:t>
      </w:r>
      <w:r w:rsidR="000372AD" w:rsidRPr="005C5AC4">
        <w:rPr>
          <w:rFonts w:ascii="Times New Roman" w:hAnsi="Times New Roman" w:cs="Times New Roman"/>
          <w:b/>
          <w:bCs/>
          <w:color w:val="000000" w:themeColor="text1"/>
          <w:sz w:val="24"/>
          <w:szCs w:val="24"/>
          <w:lang w:val="ro-RO"/>
        </w:rPr>
        <w:t xml:space="preserve"> -</w:t>
      </w:r>
      <w:r w:rsidR="001A5072" w:rsidRPr="005C5AC4">
        <w:rPr>
          <w:rFonts w:ascii="Times New Roman" w:hAnsi="Times New Roman" w:cs="Times New Roman"/>
          <w:bCs/>
          <w:color w:val="000000" w:themeColor="text1"/>
          <w:sz w:val="24"/>
          <w:szCs w:val="24"/>
          <w:lang w:val="ro-RO"/>
        </w:rPr>
        <w:t xml:space="preserve"> </w:t>
      </w:r>
      <w:r w:rsidR="003A2BE0" w:rsidRPr="005C5AC4">
        <w:rPr>
          <w:rFonts w:ascii="Times New Roman" w:hAnsi="Times New Roman" w:cs="Times New Roman"/>
          <w:bCs/>
          <w:color w:val="000000" w:themeColor="text1"/>
          <w:sz w:val="24"/>
          <w:szCs w:val="24"/>
          <w:lang w:val="ro-RO"/>
        </w:rPr>
        <w:t xml:space="preserve">În cadrul prezentei scheme, ajutorul </w:t>
      </w:r>
      <w:r w:rsidR="003A2BE0" w:rsidRPr="005C5AC4">
        <w:rPr>
          <w:rFonts w:ascii="Times New Roman" w:hAnsi="Times New Roman" w:cs="Times New Roman"/>
          <w:bCs/>
          <w:iCs/>
          <w:color w:val="000000" w:themeColor="text1"/>
          <w:sz w:val="24"/>
          <w:szCs w:val="24"/>
          <w:lang w:val="ro-RO"/>
        </w:rPr>
        <w:t>de minimis</w:t>
      </w:r>
      <w:r w:rsidR="003A2BE0" w:rsidRPr="005C5AC4">
        <w:rPr>
          <w:rFonts w:ascii="Times New Roman" w:hAnsi="Times New Roman" w:cs="Times New Roman"/>
          <w:bCs/>
          <w:color w:val="000000" w:themeColor="text1"/>
          <w:sz w:val="24"/>
          <w:szCs w:val="24"/>
          <w:lang w:val="ro-RO"/>
        </w:rPr>
        <w:t xml:space="preserve"> se va acorda sub </w:t>
      </w:r>
      <w:r w:rsidR="00717C52" w:rsidRPr="005C5AC4">
        <w:rPr>
          <w:rFonts w:ascii="Times New Roman" w:hAnsi="Times New Roman" w:cs="Times New Roman"/>
          <w:bCs/>
          <w:color w:val="000000" w:themeColor="text1"/>
          <w:sz w:val="24"/>
          <w:szCs w:val="24"/>
          <w:lang w:val="ro-RO"/>
        </w:rPr>
        <w:t xml:space="preserve">formă </w:t>
      </w:r>
      <w:r w:rsidR="003A2BE0" w:rsidRPr="005C5AC4">
        <w:rPr>
          <w:rFonts w:ascii="Times New Roman" w:hAnsi="Times New Roman" w:cs="Times New Roman"/>
          <w:bCs/>
          <w:color w:val="000000" w:themeColor="text1"/>
          <w:sz w:val="24"/>
          <w:szCs w:val="24"/>
          <w:lang w:val="ro-RO"/>
        </w:rPr>
        <w:t>de</w:t>
      </w:r>
      <w:r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 xml:space="preserve">sprijin financiar nerambursabil </w:t>
      </w:r>
      <w:r w:rsidR="000372AD" w:rsidRPr="005C5AC4">
        <w:rPr>
          <w:rFonts w:ascii="Times New Roman" w:hAnsi="Times New Roman" w:cs="Times New Roman"/>
          <w:bCs/>
          <w:color w:val="000000" w:themeColor="text1"/>
          <w:sz w:val="24"/>
          <w:szCs w:val="24"/>
          <w:lang w:val="ro-RO"/>
        </w:rPr>
        <w:t>al cărui cuantum se stabilește la nivelul sumelor utilizate pentru realizarea serviciilor și lucrărilor, inclusiv a materialelor, necesare realizării plantației și întreținerii acesteia până la atingerea stării de masiv, respectiv pregătirea terenului pentru plantare, plantarea propriu-zisă, întreținerea plantațiilor, precum și serviciile de asistență tehnică prestate de personalul silvic pentru obiectivul respectiv, a căror plată va fi suportată din PNRR, prin bugetul MMAP, fără a depăși însă echivalentul în lei a valorii de 200.000 de euro/beneficiar</w:t>
      </w:r>
      <w:r w:rsidR="00CF6FCD" w:rsidRPr="005C5AC4">
        <w:rPr>
          <w:rFonts w:ascii="Times New Roman" w:hAnsi="Times New Roman" w:cs="Times New Roman"/>
          <w:bCs/>
          <w:color w:val="000000" w:themeColor="text1"/>
          <w:sz w:val="24"/>
          <w:szCs w:val="24"/>
          <w:lang w:val="ro-RO"/>
        </w:rPr>
        <w:t xml:space="preserve">, </w:t>
      </w:r>
      <w:r w:rsidR="00E33222" w:rsidRPr="005C5AC4">
        <w:rPr>
          <w:rFonts w:ascii="Times New Roman" w:hAnsi="Times New Roman" w:cs="Times New Roman"/>
          <w:bCs/>
          <w:color w:val="000000" w:themeColor="text1"/>
          <w:sz w:val="24"/>
          <w:szCs w:val="24"/>
          <w:lang w:val="ro-RO"/>
        </w:rPr>
        <w:t>într-o</w:t>
      </w:r>
      <w:r w:rsidR="00CF6FCD" w:rsidRPr="005C5AC4">
        <w:rPr>
          <w:rFonts w:ascii="Times New Roman" w:hAnsi="Times New Roman" w:cs="Times New Roman"/>
          <w:bCs/>
          <w:color w:val="000000" w:themeColor="text1"/>
          <w:sz w:val="24"/>
          <w:szCs w:val="24"/>
          <w:lang w:val="ro-RO"/>
        </w:rPr>
        <w:t xml:space="preserve"> perioadă de 3 ani fiscali consecutivi</w:t>
      </w:r>
      <w:r w:rsidR="00B4776A" w:rsidRPr="005C5AC4">
        <w:rPr>
          <w:rFonts w:ascii="Times New Roman" w:hAnsi="Times New Roman" w:cs="Times New Roman"/>
          <w:bCs/>
          <w:color w:val="000000" w:themeColor="text1"/>
          <w:sz w:val="24"/>
          <w:szCs w:val="24"/>
          <w:lang w:val="ro-RO"/>
        </w:rPr>
        <w:t xml:space="preserve"> </w:t>
      </w:r>
      <w:r w:rsidR="00E33222" w:rsidRPr="005C5AC4">
        <w:rPr>
          <w:rFonts w:ascii="Times New Roman" w:hAnsi="Times New Roman" w:cs="Times New Roman"/>
          <w:bCs/>
          <w:color w:val="000000" w:themeColor="text1"/>
          <w:sz w:val="24"/>
          <w:szCs w:val="24"/>
          <w:lang w:val="ro-RO"/>
        </w:rPr>
        <w:t>(respectiv anul acordării și cei 2 ani fiscali anteriori)</w:t>
      </w:r>
      <w:r w:rsidR="00CF6FCD" w:rsidRPr="005C5AC4">
        <w:rPr>
          <w:rFonts w:ascii="Times New Roman" w:hAnsi="Times New Roman" w:cs="Times New Roman"/>
          <w:bCs/>
          <w:color w:val="000000" w:themeColor="text1"/>
          <w:sz w:val="24"/>
          <w:szCs w:val="24"/>
          <w:lang w:val="ro-RO"/>
        </w:rPr>
        <w:t>.</w:t>
      </w:r>
      <w:r w:rsidR="00CF5B75" w:rsidRPr="005C5AC4">
        <w:rPr>
          <w:rFonts w:ascii="Times New Roman" w:hAnsi="Times New Roman" w:cs="Times New Roman"/>
          <w:color w:val="000000" w:themeColor="text1"/>
          <w:sz w:val="24"/>
          <w:szCs w:val="24"/>
          <w:lang w:val="ro-RO"/>
        </w:rPr>
        <w:t xml:space="preserve"> </w:t>
      </w:r>
      <w:r w:rsidR="00CF5B75" w:rsidRPr="005C5AC4">
        <w:rPr>
          <w:rFonts w:ascii="Times New Roman" w:hAnsi="Times New Roman" w:cs="Times New Roman"/>
          <w:bCs/>
          <w:color w:val="000000" w:themeColor="text1"/>
          <w:sz w:val="24"/>
          <w:szCs w:val="24"/>
          <w:lang w:val="ro-RO"/>
        </w:rPr>
        <w:t>În cazul în care</w:t>
      </w:r>
      <w:r w:rsidR="003102AA" w:rsidRPr="005C5AC4">
        <w:rPr>
          <w:rFonts w:ascii="Times New Roman" w:hAnsi="Times New Roman" w:cs="Times New Roman"/>
          <w:bCs/>
          <w:color w:val="000000" w:themeColor="text1"/>
          <w:sz w:val="24"/>
          <w:szCs w:val="24"/>
          <w:lang w:val="ro-RO"/>
        </w:rPr>
        <w:t xml:space="preserve"> furnizorul a verificat și ajunge la concluzia că </w:t>
      </w:r>
      <w:r w:rsidR="00882AD1" w:rsidRPr="005C5AC4">
        <w:rPr>
          <w:rFonts w:ascii="Times New Roman" w:hAnsi="Times New Roman" w:cs="Times New Roman"/>
          <w:bCs/>
          <w:color w:val="000000" w:themeColor="text1"/>
          <w:sz w:val="24"/>
          <w:szCs w:val="24"/>
          <w:lang w:val="ro-RO"/>
        </w:rPr>
        <w:t xml:space="preserve">prin </w:t>
      </w:r>
      <w:r w:rsidR="00882AD1" w:rsidRPr="005C5AC4">
        <w:rPr>
          <w:rFonts w:ascii="Times New Roman" w:hAnsi="Times New Roman" w:cs="Times New Roman"/>
          <w:bCs/>
          <w:color w:val="000000" w:themeColor="text1"/>
          <w:sz w:val="24"/>
          <w:szCs w:val="24"/>
          <w:lang w:val="ro-RO"/>
        </w:rPr>
        <w:lastRenderedPageBreak/>
        <w:t>suma solicitată s-</w:t>
      </w:r>
      <w:r w:rsidR="003102AA" w:rsidRPr="005C5AC4">
        <w:rPr>
          <w:rFonts w:ascii="Times New Roman" w:hAnsi="Times New Roman" w:cs="Times New Roman"/>
          <w:bCs/>
          <w:color w:val="000000" w:themeColor="text1"/>
          <w:sz w:val="24"/>
          <w:szCs w:val="24"/>
          <w:lang w:val="ro-RO"/>
        </w:rPr>
        <w:t xml:space="preserve">ar depăși </w:t>
      </w:r>
      <w:r w:rsidR="00882AD1" w:rsidRPr="005C5AC4">
        <w:rPr>
          <w:rFonts w:ascii="Times New Roman" w:hAnsi="Times New Roman" w:cs="Times New Roman"/>
          <w:bCs/>
          <w:color w:val="000000" w:themeColor="text1"/>
          <w:sz w:val="24"/>
          <w:szCs w:val="24"/>
          <w:lang w:val="ro-RO"/>
        </w:rPr>
        <w:t xml:space="preserve">acest </w:t>
      </w:r>
      <w:r w:rsidR="003102AA" w:rsidRPr="005C5AC4">
        <w:rPr>
          <w:rFonts w:ascii="Times New Roman" w:hAnsi="Times New Roman" w:cs="Times New Roman"/>
          <w:bCs/>
          <w:color w:val="000000" w:themeColor="text1"/>
          <w:sz w:val="24"/>
          <w:szCs w:val="24"/>
          <w:lang w:val="ro-RO"/>
        </w:rPr>
        <w:t>p</w:t>
      </w:r>
      <w:r w:rsidR="00882AD1" w:rsidRPr="005C5AC4">
        <w:rPr>
          <w:rFonts w:ascii="Times New Roman" w:hAnsi="Times New Roman" w:cs="Times New Roman"/>
          <w:bCs/>
          <w:color w:val="000000" w:themeColor="text1"/>
          <w:sz w:val="24"/>
          <w:szCs w:val="24"/>
          <w:lang w:val="ro-RO"/>
        </w:rPr>
        <w:t>lafon</w:t>
      </w:r>
      <w:r w:rsidR="003102AA" w:rsidRPr="005C5AC4">
        <w:rPr>
          <w:rFonts w:ascii="Times New Roman" w:hAnsi="Times New Roman" w:cs="Times New Roman"/>
          <w:bCs/>
          <w:color w:val="000000" w:themeColor="text1"/>
          <w:sz w:val="24"/>
          <w:szCs w:val="24"/>
          <w:lang w:val="ro-RO"/>
        </w:rPr>
        <w:t xml:space="preserve"> </w:t>
      </w:r>
      <w:r w:rsidR="00CF5B75" w:rsidRPr="005C5AC4">
        <w:rPr>
          <w:rFonts w:ascii="Times New Roman" w:hAnsi="Times New Roman" w:cs="Times New Roman"/>
          <w:bCs/>
          <w:color w:val="000000" w:themeColor="text1"/>
          <w:sz w:val="24"/>
          <w:szCs w:val="24"/>
          <w:lang w:val="ro-RO"/>
        </w:rPr>
        <w:t xml:space="preserve">prin acordarea unor noi ajutoare de minimis, </w:t>
      </w:r>
      <w:r w:rsidR="003102AA" w:rsidRPr="005C5AC4">
        <w:rPr>
          <w:rFonts w:ascii="Times New Roman" w:hAnsi="Times New Roman" w:cs="Times New Roman"/>
          <w:bCs/>
          <w:color w:val="000000" w:themeColor="text1"/>
          <w:sz w:val="24"/>
          <w:szCs w:val="24"/>
          <w:lang w:val="ro-RO"/>
        </w:rPr>
        <w:t>aplicantul</w:t>
      </w:r>
      <w:r w:rsidR="00882AD1" w:rsidRPr="005C5AC4">
        <w:rPr>
          <w:rFonts w:ascii="Times New Roman" w:hAnsi="Times New Roman" w:cs="Times New Roman"/>
          <w:bCs/>
          <w:color w:val="000000" w:themeColor="text1"/>
          <w:sz w:val="24"/>
          <w:szCs w:val="24"/>
          <w:lang w:val="ro-RO"/>
        </w:rPr>
        <w:t>ui i se poate permite</w:t>
      </w:r>
      <w:r w:rsidR="003102AA" w:rsidRPr="005C5AC4">
        <w:rPr>
          <w:rFonts w:ascii="Times New Roman" w:hAnsi="Times New Roman" w:cs="Times New Roman"/>
          <w:bCs/>
          <w:color w:val="000000" w:themeColor="text1"/>
          <w:sz w:val="24"/>
          <w:szCs w:val="24"/>
          <w:lang w:val="ro-RO"/>
        </w:rPr>
        <w:t xml:space="preserve"> să isi modifice cererea fie prin solicitarea unei sume mai mici, astfel </w:t>
      </w:r>
      <w:r w:rsidR="00882AD1" w:rsidRPr="005C5AC4">
        <w:rPr>
          <w:rFonts w:ascii="Times New Roman" w:hAnsi="Times New Roman" w:cs="Times New Roman"/>
          <w:bCs/>
          <w:color w:val="000000" w:themeColor="text1"/>
          <w:sz w:val="24"/>
          <w:szCs w:val="24"/>
          <w:lang w:val="ro-RO"/>
        </w:rPr>
        <w:t>î</w:t>
      </w:r>
      <w:r w:rsidR="003102AA" w:rsidRPr="005C5AC4">
        <w:rPr>
          <w:rFonts w:ascii="Times New Roman" w:hAnsi="Times New Roman" w:cs="Times New Roman"/>
          <w:bCs/>
          <w:color w:val="000000" w:themeColor="text1"/>
          <w:sz w:val="24"/>
          <w:szCs w:val="24"/>
          <w:lang w:val="ro-RO"/>
        </w:rPr>
        <w:t>nc</w:t>
      </w:r>
      <w:r w:rsidR="00882AD1" w:rsidRPr="005C5AC4">
        <w:rPr>
          <w:rFonts w:ascii="Times New Roman" w:hAnsi="Times New Roman" w:cs="Times New Roman"/>
          <w:bCs/>
          <w:color w:val="000000" w:themeColor="text1"/>
          <w:sz w:val="24"/>
          <w:szCs w:val="24"/>
          <w:lang w:val="ro-RO"/>
        </w:rPr>
        <w:t>â</w:t>
      </w:r>
      <w:r w:rsidR="003102AA" w:rsidRPr="005C5AC4">
        <w:rPr>
          <w:rFonts w:ascii="Times New Roman" w:hAnsi="Times New Roman" w:cs="Times New Roman"/>
          <w:bCs/>
          <w:color w:val="000000" w:themeColor="text1"/>
          <w:sz w:val="24"/>
          <w:szCs w:val="24"/>
          <w:lang w:val="ro-RO"/>
        </w:rPr>
        <w:t>t s</w:t>
      </w:r>
      <w:r w:rsidR="00882AD1" w:rsidRPr="005C5AC4">
        <w:rPr>
          <w:rFonts w:ascii="Times New Roman" w:hAnsi="Times New Roman" w:cs="Times New Roman"/>
          <w:bCs/>
          <w:color w:val="000000" w:themeColor="text1"/>
          <w:sz w:val="24"/>
          <w:szCs w:val="24"/>
          <w:lang w:val="ro-RO"/>
        </w:rPr>
        <w:t>ă</w:t>
      </w:r>
      <w:r w:rsidR="003102AA" w:rsidRPr="005C5AC4">
        <w:rPr>
          <w:rFonts w:ascii="Times New Roman" w:hAnsi="Times New Roman" w:cs="Times New Roman"/>
          <w:bCs/>
          <w:color w:val="000000" w:themeColor="text1"/>
          <w:sz w:val="24"/>
          <w:szCs w:val="24"/>
          <w:lang w:val="ro-RO"/>
        </w:rPr>
        <w:t xml:space="preserve"> se incadreze </w:t>
      </w:r>
      <w:r w:rsidR="00882AD1" w:rsidRPr="005C5AC4">
        <w:rPr>
          <w:rFonts w:ascii="Times New Roman" w:hAnsi="Times New Roman" w:cs="Times New Roman"/>
          <w:bCs/>
          <w:color w:val="000000" w:themeColor="text1"/>
          <w:sz w:val="24"/>
          <w:szCs w:val="24"/>
          <w:lang w:val="ro-RO"/>
        </w:rPr>
        <w:t>î</w:t>
      </w:r>
      <w:r w:rsidR="003102AA" w:rsidRPr="005C5AC4">
        <w:rPr>
          <w:rFonts w:ascii="Times New Roman" w:hAnsi="Times New Roman" w:cs="Times New Roman"/>
          <w:bCs/>
          <w:color w:val="000000" w:themeColor="text1"/>
          <w:sz w:val="24"/>
          <w:szCs w:val="24"/>
          <w:lang w:val="ro-RO"/>
        </w:rPr>
        <w:t>n p</w:t>
      </w:r>
      <w:r w:rsidR="00882AD1" w:rsidRPr="005C5AC4">
        <w:rPr>
          <w:rFonts w:ascii="Times New Roman" w:hAnsi="Times New Roman" w:cs="Times New Roman"/>
          <w:bCs/>
          <w:color w:val="000000" w:themeColor="text1"/>
          <w:sz w:val="24"/>
          <w:szCs w:val="24"/>
          <w:lang w:val="ro-RO"/>
        </w:rPr>
        <w:t>lafonul de 200.000 de euro</w:t>
      </w:r>
      <w:r w:rsidR="003102AA" w:rsidRPr="005C5AC4">
        <w:rPr>
          <w:rFonts w:ascii="Times New Roman" w:hAnsi="Times New Roman" w:cs="Times New Roman"/>
          <w:bCs/>
          <w:color w:val="000000" w:themeColor="text1"/>
          <w:sz w:val="24"/>
          <w:szCs w:val="24"/>
          <w:lang w:val="ro-RO"/>
        </w:rPr>
        <w:t>, fie s</w:t>
      </w:r>
      <w:r w:rsidR="00882AD1" w:rsidRPr="005C5AC4">
        <w:rPr>
          <w:rFonts w:ascii="Times New Roman" w:hAnsi="Times New Roman" w:cs="Times New Roman"/>
          <w:bCs/>
          <w:color w:val="000000" w:themeColor="text1"/>
          <w:sz w:val="24"/>
          <w:szCs w:val="24"/>
          <w:lang w:val="ro-RO"/>
        </w:rPr>
        <w:t>ă</w:t>
      </w:r>
      <w:r w:rsidR="003102AA" w:rsidRPr="005C5AC4">
        <w:rPr>
          <w:rFonts w:ascii="Times New Roman" w:hAnsi="Times New Roman" w:cs="Times New Roman"/>
          <w:bCs/>
          <w:color w:val="000000" w:themeColor="text1"/>
          <w:sz w:val="24"/>
          <w:szCs w:val="24"/>
          <w:lang w:val="ro-RO"/>
        </w:rPr>
        <w:t xml:space="preserve"> ramburse</w:t>
      </w:r>
      <w:r w:rsidR="004F1F28" w:rsidRPr="005C5AC4">
        <w:rPr>
          <w:rFonts w:ascii="Times New Roman" w:hAnsi="Times New Roman" w:cs="Times New Roman"/>
          <w:bCs/>
          <w:color w:val="000000" w:themeColor="text1"/>
          <w:sz w:val="24"/>
          <w:szCs w:val="24"/>
          <w:lang w:val="ro-RO"/>
        </w:rPr>
        <w:t>z</w:t>
      </w:r>
      <w:r w:rsidR="003102AA" w:rsidRPr="005C5AC4">
        <w:rPr>
          <w:rFonts w:ascii="Times New Roman" w:hAnsi="Times New Roman" w:cs="Times New Roman"/>
          <w:bCs/>
          <w:color w:val="000000" w:themeColor="text1"/>
          <w:sz w:val="24"/>
          <w:szCs w:val="24"/>
          <w:lang w:val="ro-RO"/>
        </w:rPr>
        <w:t xml:space="preserve">e un ajutor primit anterior </w:t>
      </w:r>
      <w:r w:rsidR="00882AD1" w:rsidRPr="005C5AC4">
        <w:rPr>
          <w:rFonts w:ascii="Times New Roman" w:hAnsi="Times New Roman" w:cs="Times New Roman"/>
          <w:bCs/>
          <w:color w:val="000000" w:themeColor="text1"/>
          <w:sz w:val="24"/>
          <w:szCs w:val="24"/>
          <w:lang w:val="ro-RO"/>
        </w:rPr>
        <w:t>ș</w:t>
      </w:r>
      <w:r w:rsidR="003102AA" w:rsidRPr="005C5AC4">
        <w:rPr>
          <w:rFonts w:ascii="Times New Roman" w:hAnsi="Times New Roman" w:cs="Times New Roman"/>
          <w:bCs/>
          <w:color w:val="000000" w:themeColor="text1"/>
          <w:sz w:val="24"/>
          <w:szCs w:val="24"/>
          <w:lang w:val="ro-RO"/>
        </w:rPr>
        <w:t>i s</w:t>
      </w:r>
      <w:r w:rsidR="00882AD1" w:rsidRPr="005C5AC4">
        <w:rPr>
          <w:rFonts w:ascii="Times New Roman" w:hAnsi="Times New Roman" w:cs="Times New Roman"/>
          <w:bCs/>
          <w:color w:val="000000" w:themeColor="text1"/>
          <w:sz w:val="24"/>
          <w:szCs w:val="24"/>
          <w:lang w:val="ro-RO"/>
        </w:rPr>
        <w:t>ă</w:t>
      </w:r>
      <w:r w:rsidR="003102AA" w:rsidRPr="005C5AC4">
        <w:rPr>
          <w:rFonts w:ascii="Times New Roman" w:hAnsi="Times New Roman" w:cs="Times New Roman"/>
          <w:bCs/>
          <w:color w:val="000000" w:themeColor="text1"/>
          <w:sz w:val="24"/>
          <w:szCs w:val="24"/>
          <w:lang w:val="ro-RO"/>
        </w:rPr>
        <w:t xml:space="preserve"> </w:t>
      </w:r>
      <w:r w:rsidR="00882AD1" w:rsidRPr="005C5AC4">
        <w:rPr>
          <w:rFonts w:ascii="Times New Roman" w:hAnsi="Times New Roman" w:cs="Times New Roman"/>
          <w:bCs/>
          <w:color w:val="000000" w:themeColor="text1"/>
          <w:sz w:val="24"/>
          <w:szCs w:val="24"/>
          <w:lang w:val="ro-RO"/>
        </w:rPr>
        <w:t xml:space="preserve">prezinte furnizorului schemei </w:t>
      </w:r>
      <w:r w:rsidR="003102AA" w:rsidRPr="005C5AC4">
        <w:rPr>
          <w:rFonts w:ascii="Times New Roman" w:hAnsi="Times New Roman" w:cs="Times New Roman"/>
          <w:bCs/>
          <w:color w:val="000000" w:themeColor="text1"/>
          <w:sz w:val="24"/>
          <w:szCs w:val="24"/>
          <w:lang w:val="ro-RO"/>
        </w:rPr>
        <w:t xml:space="preserve">dovada </w:t>
      </w:r>
      <w:r w:rsidR="00882AD1" w:rsidRPr="005C5AC4">
        <w:rPr>
          <w:rFonts w:ascii="Times New Roman" w:hAnsi="Times New Roman" w:cs="Times New Roman"/>
          <w:bCs/>
          <w:color w:val="000000" w:themeColor="text1"/>
          <w:sz w:val="24"/>
          <w:szCs w:val="24"/>
          <w:lang w:val="ro-RO"/>
        </w:rPr>
        <w:t xml:space="preserve">acestei </w:t>
      </w:r>
      <w:r w:rsidR="003102AA" w:rsidRPr="005C5AC4">
        <w:rPr>
          <w:rFonts w:ascii="Times New Roman" w:hAnsi="Times New Roman" w:cs="Times New Roman"/>
          <w:bCs/>
          <w:color w:val="000000" w:themeColor="text1"/>
          <w:sz w:val="24"/>
          <w:szCs w:val="24"/>
          <w:lang w:val="ro-RO"/>
        </w:rPr>
        <w:t>ramburs</w:t>
      </w:r>
      <w:r w:rsidR="00882AD1" w:rsidRPr="005C5AC4">
        <w:rPr>
          <w:rFonts w:ascii="Times New Roman" w:hAnsi="Times New Roman" w:cs="Times New Roman"/>
          <w:bCs/>
          <w:color w:val="000000" w:themeColor="text1"/>
          <w:sz w:val="24"/>
          <w:szCs w:val="24"/>
          <w:lang w:val="ro-RO"/>
        </w:rPr>
        <w:t>ă</w:t>
      </w:r>
      <w:r w:rsidR="003102AA" w:rsidRPr="005C5AC4">
        <w:rPr>
          <w:rFonts w:ascii="Times New Roman" w:hAnsi="Times New Roman" w:cs="Times New Roman"/>
          <w:bCs/>
          <w:color w:val="000000" w:themeColor="text1"/>
          <w:sz w:val="24"/>
          <w:szCs w:val="24"/>
          <w:lang w:val="ro-RO"/>
        </w:rPr>
        <w:t>ri</w:t>
      </w:r>
      <w:r w:rsidR="00882AD1" w:rsidRPr="005C5AC4">
        <w:rPr>
          <w:rFonts w:ascii="Times New Roman" w:hAnsi="Times New Roman" w:cs="Times New Roman"/>
          <w:bCs/>
          <w:color w:val="000000" w:themeColor="text1"/>
          <w:sz w:val="24"/>
          <w:szCs w:val="24"/>
          <w:lang w:val="ro-RO"/>
        </w:rPr>
        <w:t>.</w:t>
      </w:r>
    </w:p>
    <w:p w14:paraId="3CCF401E" w14:textId="77777777" w:rsidR="009863AB" w:rsidRPr="005C5AC4" w:rsidRDefault="009863AB" w:rsidP="000372AD">
      <w:pPr>
        <w:pStyle w:val="ListParagraph"/>
        <w:spacing w:line="276" w:lineRule="auto"/>
        <w:ind w:left="0"/>
        <w:jc w:val="both"/>
        <w:rPr>
          <w:rStyle w:val="slitbdy"/>
          <w:rFonts w:ascii="Times New Roman" w:hAnsi="Times New Roman" w:cs="Times New Roman"/>
          <w:color w:val="000000" w:themeColor="text1"/>
          <w:sz w:val="24"/>
          <w:szCs w:val="24"/>
          <w:bdr w:val="none" w:sz="0" w:space="0" w:color="auto" w:frame="1"/>
          <w:shd w:val="clear" w:color="auto" w:fill="FFFFFF"/>
          <w:lang w:val="ro-RO"/>
        </w:rPr>
      </w:pPr>
    </w:p>
    <w:p w14:paraId="75DB81BB" w14:textId="77777777" w:rsidR="00EA4588" w:rsidRPr="005C5AC4" w:rsidRDefault="00EA4588" w:rsidP="000372AD">
      <w:pPr>
        <w:tabs>
          <w:tab w:val="left" w:pos="4212"/>
        </w:tabs>
        <w:spacing w:line="276" w:lineRule="auto"/>
        <w:jc w:val="center"/>
        <w:rPr>
          <w:rFonts w:ascii="Times New Roman" w:hAnsi="Times New Roman" w:cs="Times New Roman"/>
          <w:b/>
          <w:color w:val="000000" w:themeColor="text1"/>
          <w:sz w:val="24"/>
          <w:szCs w:val="24"/>
          <w:lang w:val="ro-RO"/>
        </w:rPr>
      </w:pPr>
      <w:r w:rsidRPr="005C5AC4">
        <w:rPr>
          <w:rFonts w:ascii="Times New Roman" w:hAnsi="Times New Roman" w:cs="Times New Roman"/>
          <w:b/>
          <w:color w:val="000000" w:themeColor="text1"/>
          <w:sz w:val="24"/>
          <w:szCs w:val="24"/>
          <w:lang w:val="ro-RO"/>
        </w:rPr>
        <w:t>CAPITOLUL VI</w:t>
      </w:r>
      <w:r w:rsidR="006A259F" w:rsidRPr="005C5AC4">
        <w:rPr>
          <w:rFonts w:ascii="Times New Roman" w:hAnsi="Times New Roman" w:cs="Times New Roman"/>
          <w:b/>
          <w:color w:val="000000" w:themeColor="text1"/>
          <w:sz w:val="24"/>
          <w:szCs w:val="24"/>
          <w:lang w:val="ro-RO"/>
        </w:rPr>
        <w:t>I</w:t>
      </w:r>
    </w:p>
    <w:p w14:paraId="010CE40A" w14:textId="77777777" w:rsidR="008C692A" w:rsidRPr="005C5AC4" w:rsidRDefault="008C692A" w:rsidP="000372AD">
      <w:pPr>
        <w:tabs>
          <w:tab w:val="left" w:pos="4212"/>
        </w:tabs>
        <w:spacing w:line="276" w:lineRule="auto"/>
        <w:jc w:val="center"/>
        <w:rPr>
          <w:rFonts w:ascii="Times New Roman" w:hAnsi="Times New Roman" w:cs="Times New Roman"/>
          <w:b/>
          <w:color w:val="000000" w:themeColor="text1"/>
          <w:sz w:val="24"/>
          <w:szCs w:val="24"/>
          <w:lang w:val="ro-RO"/>
        </w:rPr>
      </w:pPr>
      <w:r w:rsidRPr="005C5AC4">
        <w:rPr>
          <w:rFonts w:ascii="Times New Roman" w:hAnsi="Times New Roman" w:cs="Times New Roman"/>
          <w:b/>
          <w:color w:val="000000" w:themeColor="text1"/>
          <w:sz w:val="24"/>
          <w:szCs w:val="24"/>
          <w:lang w:val="ro-RO"/>
        </w:rPr>
        <w:t>Condiții de eligibilitate pentru beneficiarii de ajutor de minimis</w:t>
      </w:r>
    </w:p>
    <w:p w14:paraId="669505E8" w14:textId="7226389B" w:rsidR="003A2BE0" w:rsidRPr="005C5AC4" w:rsidRDefault="003A2BE0" w:rsidP="000372AD">
      <w:pPr>
        <w:tabs>
          <w:tab w:val="left" w:pos="4212"/>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
          <w:bCs/>
          <w:color w:val="000000" w:themeColor="text1"/>
          <w:sz w:val="24"/>
          <w:szCs w:val="24"/>
          <w:lang w:val="ro-RO"/>
        </w:rPr>
        <w:t>Art</w:t>
      </w:r>
      <w:r w:rsidR="00624CB5" w:rsidRPr="005C5AC4">
        <w:rPr>
          <w:rFonts w:ascii="Times New Roman" w:hAnsi="Times New Roman" w:cs="Times New Roman"/>
          <w:b/>
          <w:bCs/>
          <w:color w:val="000000" w:themeColor="text1"/>
          <w:sz w:val="24"/>
          <w:szCs w:val="24"/>
          <w:lang w:val="ro-RO"/>
        </w:rPr>
        <w:t>.</w:t>
      </w:r>
      <w:r w:rsidR="00E5411B" w:rsidRPr="005C5AC4">
        <w:rPr>
          <w:rFonts w:ascii="Times New Roman" w:hAnsi="Times New Roman" w:cs="Times New Roman"/>
          <w:b/>
          <w:bCs/>
          <w:color w:val="000000" w:themeColor="text1"/>
          <w:sz w:val="24"/>
          <w:szCs w:val="24"/>
          <w:lang w:val="ro-RO"/>
        </w:rPr>
        <w:t xml:space="preserve"> </w:t>
      </w:r>
      <w:r w:rsidR="00425672" w:rsidRPr="005C5AC4">
        <w:rPr>
          <w:rFonts w:ascii="Times New Roman" w:hAnsi="Times New Roman" w:cs="Times New Roman"/>
          <w:b/>
          <w:bCs/>
          <w:color w:val="000000" w:themeColor="text1"/>
          <w:sz w:val="24"/>
          <w:szCs w:val="24"/>
          <w:lang w:val="ro-RO"/>
        </w:rPr>
        <w:t>1</w:t>
      </w:r>
      <w:r w:rsidR="008279E1" w:rsidRPr="005C5AC4">
        <w:rPr>
          <w:rFonts w:ascii="Times New Roman" w:hAnsi="Times New Roman" w:cs="Times New Roman"/>
          <w:b/>
          <w:bCs/>
          <w:color w:val="000000" w:themeColor="text1"/>
          <w:sz w:val="24"/>
          <w:szCs w:val="24"/>
          <w:lang w:val="ro-RO"/>
        </w:rPr>
        <w:t>0</w:t>
      </w:r>
      <w:r w:rsidR="00522F0E" w:rsidRPr="005C5AC4">
        <w:rPr>
          <w:rFonts w:ascii="Times New Roman" w:hAnsi="Times New Roman" w:cs="Times New Roman"/>
          <w:b/>
          <w:bCs/>
          <w:color w:val="000000" w:themeColor="text1"/>
          <w:sz w:val="24"/>
          <w:szCs w:val="24"/>
          <w:lang w:val="ro-RO"/>
        </w:rPr>
        <w:t xml:space="preserve"> </w:t>
      </w:r>
      <w:r w:rsidR="00FC3EED" w:rsidRPr="005C5AC4">
        <w:rPr>
          <w:rFonts w:ascii="Times New Roman" w:hAnsi="Times New Roman" w:cs="Times New Roman"/>
          <w:b/>
          <w:bCs/>
          <w:color w:val="000000" w:themeColor="text1"/>
          <w:sz w:val="24"/>
          <w:szCs w:val="24"/>
          <w:lang w:val="ro-RO"/>
        </w:rPr>
        <w:t xml:space="preserve">- </w:t>
      </w:r>
      <w:r w:rsidR="00E5411B" w:rsidRPr="005C5AC4">
        <w:rPr>
          <w:rFonts w:ascii="Times New Roman" w:hAnsi="Times New Roman" w:cs="Times New Roman"/>
          <w:bCs/>
          <w:color w:val="000000" w:themeColor="text1"/>
          <w:sz w:val="24"/>
          <w:szCs w:val="24"/>
          <w:lang w:val="ro-RO"/>
        </w:rPr>
        <w:t xml:space="preserve">Pentru a fi eligibili în cadrul schemei, </w:t>
      </w:r>
      <w:r w:rsidR="00E17CDF" w:rsidRPr="005C5AC4">
        <w:rPr>
          <w:rFonts w:ascii="Times New Roman" w:hAnsi="Times New Roman" w:cs="Times New Roman"/>
          <w:bCs/>
          <w:color w:val="000000" w:themeColor="text1"/>
          <w:sz w:val="24"/>
          <w:szCs w:val="24"/>
          <w:lang w:val="ro-RO"/>
        </w:rPr>
        <w:t>solicitanții</w:t>
      </w:r>
      <w:r w:rsidR="00DD743B" w:rsidRPr="005C5AC4">
        <w:rPr>
          <w:rFonts w:ascii="Times New Roman" w:hAnsi="Times New Roman" w:cs="Times New Roman"/>
          <w:bCs/>
          <w:color w:val="000000" w:themeColor="text1"/>
          <w:sz w:val="24"/>
          <w:szCs w:val="24"/>
          <w:lang w:val="ro-RO"/>
        </w:rPr>
        <w:t xml:space="preserve"> </w:t>
      </w:r>
      <w:r w:rsidR="00E5411B" w:rsidRPr="005C5AC4">
        <w:rPr>
          <w:rFonts w:ascii="Times New Roman" w:hAnsi="Times New Roman" w:cs="Times New Roman"/>
          <w:bCs/>
          <w:color w:val="000000" w:themeColor="text1"/>
          <w:sz w:val="24"/>
          <w:szCs w:val="24"/>
          <w:lang w:val="ro-RO"/>
        </w:rPr>
        <w:t xml:space="preserve">trebuie </w:t>
      </w:r>
      <w:r w:rsidR="0038415B" w:rsidRPr="005C5AC4">
        <w:rPr>
          <w:rFonts w:ascii="Times New Roman" w:hAnsi="Times New Roman" w:cs="Times New Roman"/>
          <w:bCs/>
          <w:color w:val="000000" w:themeColor="text1"/>
          <w:sz w:val="24"/>
          <w:szCs w:val="24"/>
          <w:lang w:val="ro-RO"/>
        </w:rPr>
        <w:t xml:space="preserve">să </w:t>
      </w:r>
      <w:r w:rsidR="00E5411B" w:rsidRPr="005C5AC4">
        <w:rPr>
          <w:rFonts w:ascii="Times New Roman" w:hAnsi="Times New Roman" w:cs="Times New Roman"/>
          <w:bCs/>
          <w:color w:val="000000" w:themeColor="text1"/>
          <w:sz w:val="24"/>
          <w:szCs w:val="24"/>
          <w:lang w:val="ro-RO"/>
        </w:rPr>
        <w:t>îndepline</w:t>
      </w:r>
      <w:r w:rsidR="00ED6C53" w:rsidRPr="005C5AC4">
        <w:rPr>
          <w:rFonts w:ascii="Times New Roman" w:hAnsi="Times New Roman" w:cs="Times New Roman"/>
          <w:bCs/>
          <w:color w:val="000000" w:themeColor="text1"/>
          <w:sz w:val="24"/>
          <w:szCs w:val="24"/>
          <w:lang w:val="ro-RO"/>
        </w:rPr>
        <w:t>a</w:t>
      </w:r>
      <w:r w:rsidR="0038415B" w:rsidRPr="005C5AC4">
        <w:rPr>
          <w:rFonts w:ascii="Times New Roman" w:hAnsi="Times New Roman" w:cs="Times New Roman"/>
          <w:bCs/>
          <w:color w:val="000000" w:themeColor="text1"/>
          <w:sz w:val="24"/>
          <w:szCs w:val="24"/>
          <w:lang w:val="ro-RO"/>
        </w:rPr>
        <w:t>scă</w:t>
      </w:r>
      <w:r w:rsidR="00E5411B" w:rsidRPr="005C5AC4">
        <w:rPr>
          <w:rFonts w:ascii="Times New Roman" w:hAnsi="Times New Roman" w:cs="Times New Roman"/>
          <w:bCs/>
          <w:color w:val="000000" w:themeColor="text1"/>
          <w:sz w:val="24"/>
          <w:szCs w:val="24"/>
          <w:lang w:val="ro-RO"/>
        </w:rPr>
        <w:t xml:space="preserve"> cumulativ următoarele condiții:</w:t>
      </w:r>
    </w:p>
    <w:p w14:paraId="7E1090E9" w14:textId="77777777" w:rsidR="006F14D9" w:rsidRPr="005C5AC4" w:rsidRDefault="00964256" w:rsidP="002B719E">
      <w:pPr>
        <w:pStyle w:val="ListParagraph"/>
        <w:numPr>
          <w:ilvl w:val="0"/>
          <w:numId w:val="57"/>
        </w:numPr>
        <w:tabs>
          <w:tab w:val="left" w:pos="4212"/>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s</w:t>
      </w:r>
      <w:r w:rsidR="002921E1" w:rsidRPr="005C5AC4">
        <w:rPr>
          <w:rFonts w:ascii="Times New Roman" w:hAnsi="Times New Roman" w:cs="Times New Roman"/>
          <w:bCs/>
          <w:color w:val="000000" w:themeColor="text1"/>
          <w:sz w:val="24"/>
          <w:szCs w:val="24"/>
          <w:lang w:val="ro-RO"/>
        </w:rPr>
        <w:t xml:space="preserve">ă depună o cerere de </w:t>
      </w:r>
      <w:r w:rsidR="006018D8" w:rsidRPr="005C5AC4">
        <w:rPr>
          <w:rFonts w:ascii="Times New Roman" w:hAnsi="Times New Roman" w:cs="Times New Roman"/>
          <w:bCs/>
          <w:color w:val="000000" w:themeColor="text1"/>
          <w:sz w:val="24"/>
          <w:szCs w:val="24"/>
          <w:lang w:val="ro-RO"/>
        </w:rPr>
        <w:t>finanțare</w:t>
      </w:r>
      <w:r w:rsidR="002921E1" w:rsidRPr="005C5AC4">
        <w:rPr>
          <w:rFonts w:ascii="Times New Roman" w:hAnsi="Times New Roman" w:cs="Times New Roman"/>
          <w:bCs/>
          <w:color w:val="000000" w:themeColor="text1"/>
          <w:sz w:val="24"/>
          <w:szCs w:val="24"/>
          <w:lang w:val="ro-RO"/>
        </w:rPr>
        <w:t xml:space="preserve">, însoțită de </w:t>
      </w:r>
      <w:r w:rsidR="00710C0C" w:rsidRPr="005C5AC4">
        <w:rPr>
          <w:rFonts w:ascii="Times New Roman" w:hAnsi="Times New Roman" w:cs="Times New Roman"/>
          <w:bCs/>
          <w:color w:val="000000" w:themeColor="text1"/>
          <w:sz w:val="24"/>
          <w:szCs w:val="24"/>
          <w:lang w:val="ro-RO"/>
        </w:rPr>
        <w:t xml:space="preserve"> documentele prevăzute în ghidul de finanțare;</w:t>
      </w:r>
    </w:p>
    <w:p w14:paraId="5C943B12" w14:textId="0E028F44" w:rsidR="008F104C" w:rsidRPr="005C5AC4" w:rsidRDefault="008C6913" w:rsidP="002B719E">
      <w:pPr>
        <w:pStyle w:val="ListParagraph"/>
        <w:numPr>
          <w:ilvl w:val="0"/>
          <w:numId w:val="57"/>
        </w:numPr>
        <w:autoSpaceDE w:val="0"/>
        <w:autoSpaceDN w:val="0"/>
        <w:adjustRightInd w:val="0"/>
        <w:spacing w:after="22"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Cs/>
          <w:color w:val="000000" w:themeColor="text1"/>
          <w:sz w:val="24"/>
          <w:szCs w:val="24"/>
          <w:lang w:val="ro-RO"/>
        </w:rPr>
        <w:t>să dețină terenuri incluse în fondul forestier</w:t>
      </w:r>
      <w:r w:rsidR="00AA5961" w:rsidRPr="005C5AC4">
        <w:rPr>
          <w:rFonts w:ascii="Times New Roman" w:hAnsi="Times New Roman" w:cs="Times New Roman"/>
          <w:bCs/>
          <w:color w:val="000000" w:themeColor="text1"/>
          <w:sz w:val="24"/>
          <w:szCs w:val="24"/>
          <w:lang w:val="ro-RO"/>
        </w:rPr>
        <w:t xml:space="preserve"> național</w:t>
      </w:r>
      <w:r w:rsidR="002921E1" w:rsidRPr="005C5AC4">
        <w:rPr>
          <w:rFonts w:ascii="Times New Roman" w:hAnsi="Times New Roman" w:cs="Times New Roman"/>
          <w:bCs/>
          <w:color w:val="000000" w:themeColor="text1"/>
          <w:sz w:val="24"/>
          <w:szCs w:val="24"/>
          <w:lang w:val="ro-RO"/>
        </w:rPr>
        <w:t>,</w:t>
      </w:r>
      <w:r w:rsidRPr="005C5AC4">
        <w:rPr>
          <w:rFonts w:ascii="Times New Roman" w:hAnsi="Times New Roman" w:cs="Times New Roman"/>
          <w:bCs/>
          <w:color w:val="000000" w:themeColor="text1"/>
          <w:sz w:val="24"/>
          <w:szCs w:val="24"/>
          <w:lang w:val="ro-RO"/>
        </w:rPr>
        <w:t xml:space="preserve"> </w:t>
      </w:r>
      <w:r w:rsidR="008F104C" w:rsidRPr="005C5AC4">
        <w:rPr>
          <w:rFonts w:ascii="Times New Roman" w:hAnsi="Times New Roman" w:cs="Times New Roman"/>
          <w:color w:val="000000" w:themeColor="text1"/>
          <w:sz w:val="24"/>
          <w:szCs w:val="24"/>
          <w:lang w:val="ro-RO"/>
        </w:rPr>
        <w:t xml:space="preserve">în conformitate cu prevederile </w:t>
      </w:r>
      <w:r w:rsidR="002921E1" w:rsidRPr="005C5AC4">
        <w:rPr>
          <w:rFonts w:ascii="Times New Roman" w:hAnsi="Times New Roman" w:cs="Times New Roman"/>
          <w:color w:val="000000" w:themeColor="text1"/>
          <w:sz w:val="24"/>
          <w:szCs w:val="24"/>
          <w:lang w:val="ro-RO"/>
        </w:rPr>
        <w:t>Legii nr. 46/2008, republicat</w:t>
      </w:r>
      <w:r w:rsidR="00ED6C53" w:rsidRPr="005C5AC4">
        <w:rPr>
          <w:rFonts w:ascii="Times New Roman" w:hAnsi="Times New Roman" w:cs="Times New Roman"/>
          <w:color w:val="000000" w:themeColor="text1"/>
          <w:sz w:val="24"/>
          <w:szCs w:val="24"/>
          <w:lang w:val="ro-RO"/>
        </w:rPr>
        <w:t>ă</w:t>
      </w:r>
      <w:r w:rsidR="002921E1" w:rsidRPr="005C5AC4">
        <w:rPr>
          <w:rFonts w:ascii="Times New Roman" w:hAnsi="Times New Roman" w:cs="Times New Roman"/>
          <w:color w:val="000000" w:themeColor="text1"/>
          <w:sz w:val="24"/>
          <w:szCs w:val="24"/>
          <w:lang w:val="ro-RO"/>
        </w:rPr>
        <w:t>, cu modificările și completările ulterioare</w:t>
      </w:r>
      <w:r w:rsidR="006B17F0" w:rsidRPr="005C5AC4">
        <w:rPr>
          <w:rFonts w:ascii="Times New Roman" w:hAnsi="Times New Roman" w:cs="Times New Roman"/>
          <w:bCs/>
          <w:color w:val="000000" w:themeColor="text1"/>
          <w:sz w:val="24"/>
          <w:szCs w:val="24"/>
          <w:lang w:val="ro-RO"/>
        </w:rPr>
        <w:t>;</w:t>
      </w:r>
      <w:r w:rsidR="008F104C" w:rsidRPr="005C5AC4">
        <w:rPr>
          <w:rFonts w:ascii="Times New Roman" w:hAnsi="Times New Roman" w:cs="Times New Roman"/>
          <w:color w:val="000000" w:themeColor="text1"/>
          <w:sz w:val="24"/>
          <w:szCs w:val="24"/>
          <w:lang w:val="ro-RO"/>
        </w:rPr>
        <w:t xml:space="preserve"> </w:t>
      </w:r>
    </w:p>
    <w:p w14:paraId="3DAB0844" w14:textId="7F8D397C" w:rsidR="00E02123" w:rsidRPr="005C5AC4" w:rsidRDefault="008F104C" w:rsidP="002B719E">
      <w:pPr>
        <w:pStyle w:val="ListParagraph"/>
        <w:numPr>
          <w:ilvl w:val="0"/>
          <w:numId w:val="57"/>
        </w:numPr>
        <w:autoSpaceDE w:val="0"/>
        <w:autoSpaceDN w:val="0"/>
        <w:adjustRightInd w:val="0"/>
        <w:spacing w:after="22"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terenu</w:t>
      </w:r>
      <w:r w:rsidR="002C2444" w:rsidRPr="005C5AC4">
        <w:rPr>
          <w:rFonts w:ascii="Times New Roman" w:hAnsi="Times New Roman" w:cs="Times New Roman"/>
          <w:color w:val="000000" w:themeColor="text1"/>
          <w:sz w:val="24"/>
          <w:szCs w:val="24"/>
          <w:lang w:val="ro-RO"/>
        </w:rPr>
        <w:t>rile</w:t>
      </w:r>
      <w:r w:rsidRPr="005C5AC4">
        <w:rPr>
          <w:rFonts w:ascii="Times New Roman" w:hAnsi="Times New Roman" w:cs="Times New Roman"/>
          <w:color w:val="000000" w:themeColor="text1"/>
          <w:sz w:val="24"/>
          <w:szCs w:val="24"/>
          <w:lang w:val="ro-RO"/>
        </w:rPr>
        <w:t xml:space="preserve"> </w:t>
      </w:r>
      <w:r w:rsidR="00286DEF" w:rsidRPr="005C5AC4">
        <w:rPr>
          <w:rFonts w:ascii="Times New Roman" w:hAnsi="Times New Roman" w:cs="Times New Roman"/>
          <w:color w:val="000000" w:themeColor="text1"/>
          <w:sz w:val="24"/>
          <w:szCs w:val="24"/>
          <w:lang w:val="ro-RO"/>
        </w:rPr>
        <w:t>pentru care se solicită sprijin</w:t>
      </w:r>
      <w:r w:rsidRPr="005C5AC4">
        <w:rPr>
          <w:rFonts w:ascii="Times New Roman" w:hAnsi="Times New Roman" w:cs="Times New Roman"/>
          <w:color w:val="000000" w:themeColor="text1"/>
          <w:sz w:val="24"/>
          <w:szCs w:val="24"/>
          <w:lang w:val="ro-RO"/>
        </w:rPr>
        <w:t xml:space="preserve"> să fi fost afectat</w:t>
      </w:r>
      <w:r w:rsidR="002C2444" w:rsidRPr="005C5AC4">
        <w:rPr>
          <w:rFonts w:ascii="Times New Roman" w:hAnsi="Times New Roman" w:cs="Times New Roman"/>
          <w:color w:val="000000" w:themeColor="text1"/>
          <w:sz w:val="24"/>
          <w:szCs w:val="24"/>
          <w:lang w:val="ro-RO"/>
        </w:rPr>
        <w:t>e</w:t>
      </w:r>
      <w:r w:rsidRPr="005C5AC4">
        <w:rPr>
          <w:rFonts w:ascii="Times New Roman" w:hAnsi="Times New Roman" w:cs="Times New Roman"/>
          <w:color w:val="000000" w:themeColor="text1"/>
          <w:sz w:val="24"/>
          <w:szCs w:val="24"/>
          <w:lang w:val="ro-RO"/>
        </w:rPr>
        <w:t xml:space="preserve"> integral de incendii forestiere, fenomene meteorologice nefavorabile care pot fi asimilate unei calamități naturale, de infestări ale plantelor cu organisme dăunătoare sau de evenimente catastrofale, iar pe </w:t>
      </w:r>
      <w:r w:rsidR="002C2444" w:rsidRPr="005C5AC4">
        <w:rPr>
          <w:rFonts w:ascii="Times New Roman" w:hAnsi="Times New Roman" w:cs="Times New Roman"/>
          <w:color w:val="000000" w:themeColor="text1"/>
          <w:sz w:val="24"/>
          <w:szCs w:val="24"/>
          <w:lang w:val="ro-RO"/>
        </w:rPr>
        <w:t>aceste</w:t>
      </w:r>
      <w:r w:rsidR="00800AD0" w:rsidRPr="005C5AC4">
        <w:rPr>
          <w:rFonts w:ascii="Times New Roman" w:hAnsi="Times New Roman" w:cs="Times New Roman"/>
          <w:color w:val="000000" w:themeColor="text1"/>
          <w:sz w:val="24"/>
          <w:szCs w:val="24"/>
          <w:lang w:val="ro-RO"/>
        </w:rPr>
        <w:t xml:space="preserve"> terenuri, a căror suprafață compactă este de cel puțin 0,5 ha,</w:t>
      </w:r>
      <w:r w:rsidRPr="005C5AC4">
        <w:rPr>
          <w:rFonts w:ascii="Times New Roman" w:hAnsi="Times New Roman" w:cs="Times New Roman"/>
          <w:color w:val="000000" w:themeColor="text1"/>
          <w:sz w:val="24"/>
          <w:szCs w:val="24"/>
          <w:lang w:val="ro-RO"/>
        </w:rPr>
        <w:t xml:space="preserve"> </w:t>
      </w:r>
      <w:r w:rsidR="004F1416" w:rsidRPr="005C5AC4">
        <w:rPr>
          <w:rFonts w:ascii="Times New Roman" w:hAnsi="Times New Roman" w:cs="Times New Roman"/>
          <w:color w:val="000000" w:themeColor="text1"/>
          <w:sz w:val="24"/>
          <w:szCs w:val="24"/>
          <w:lang w:val="ro-RO"/>
        </w:rPr>
        <w:t>au fost in</w:t>
      </w:r>
      <w:r w:rsidR="00921A12" w:rsidRPr="005C5AC4">
        <w:rPr>
          <w:rFonts w:ascii="Times New Roman" w:hAnsi="Times New Roman" w:cs="Times New Roman"/>
          <w:color w:val="000000" w:themeColor="text1"/>
          <w:sz w:val="24"/>
          <w:szCs w:val="24"/>
          <w:lang w:val="ro-RO"/>
        </w:rPr>
        <w:t>i</w:t>
      </w:r>
      <w:r w:rsidR="004F1416" w:rsidRPr="005C5AC4">
        <w:rPr>
          <w:rFonts w:ascii="Times New Roman" w:hAnsi="Times New Roman" w:cs="Times New Roman"/>
          <w:color w:val="000000" w:themeColor="text1"/>
          <w:sz w:val="24"/>
          <w:szCs w:val="24"/>
          <w:lang w:val="ro-RO"/>
        </w:rPr>
        <w:t>țiate</w:t>
      </w:r>
      <w:r w:rsidRPr="005C5AC4">
        <w:rPr>
          <w:rFonts w:ascii="Times New Roman" w:hAnsi="Times New Roman" w:cs="Times New Roman"/>
          <w:color w:val="000000" w:themeColor="text1"/>
          <w:sz w:val="24"/>
          <w:szCs w:val="24"/>
          <w:lang w:val="ro-RO"/>
        </w:rPr>
        <w:t xml:space="preserve"> lucrările de reîmpădurire</w:t>
      </w:r>
      <w:r w:rsidR="006D7AC9" w:rsidRPr="005C5AC4">
        <w:rPr>
          <w:rFonts w:ascii="Times New Roman" w:hAnsi="Times New Roman" w:cs="Times New Roman"/>
          <w:color w:val="000000" w:themeColor="text1"/>
          <w:sz w:val="24"/>
          <w:szCs w:val="24"/>
          <w:lang w:val="ro-RO"/>
        </w:rPr>
        <w:t xml:space="preserve"> </w:t>
      </w:r>
      <w:r w:rsidR="00F46B72" w:rsidRPr="005C5AC4">
        <w:rPr>
          <w:rFonts w:ascii="Times New Roman" w:hAnsi="Times New Roman" w:cs="Times New Roman"/>
          <w:color w:val="000000" w:themeColor="text1"/>
          <w:sz w:val="24"/>
          <w:szCs w:val="24"/>
          <w:lang w:val="ro-RO"/>
        </w:rPr>
        <w:t xml:space="preserve">începând cu </w:t>
      </w:r>
      <w:r w:rsidR="006D7AC9" w:rsidRPr="005C5AC4">
        <w:rPr>
          <w:rFonts w:ascii="Times New Roman" w:hAnsi="Times New Roman" w:cs="Times New Roman"/>
          <w:color w:val="000000" w:themeColor="text1"/>
          <w:sz w:val="24"/>
          <w:szCs w:val="24"/>
          <w:lang w:val="ro-RO"/>
        </w:rPr>
        <w:t>data de 01.02.2020</w:t>
      </w:r>
      <w:r w:rsidRPr="005C5AC4">
        <w:rPr>
          <w:rFonts w:ascii="Times New Roman" w:hAnsi="Times New Roman" w:cs="Times New Roman"/>
          <w:color w:val="000000" w:themeColor="text1"/>
          <w:sz w:val="24"/>
          <w:szCs w:val="24"/>
          <w:lang w:val="ro-RO"/>
        </w:rPr>
        <w:t>;</w:t>
      </w:r>
      <w:r w:rsidR="00652374" w:rsidRPr="005C5AC4">
        <w:rPr>
          <w:rFonts w:ascii="Times New Roman" w:hAnsi="Times New Roman" w:cs="Times New Roman"/>
          <w:color w:val="000000" w:themeColor="text1"/>
          <w:sz w:val="24"/>
          <w:szCs w:val="24"/>
          <w:lang w:val="ro-RO"/>
        </w:rPr>
        <w:t xml:space="preserve"> Manifestarea acțiunii distructive a acestor factori este recunoscută la nivel național prin întocmirea documentelor prevăzute de Ordinul ministrului agriculturii și dezvoltării rurale nr. 766/2007 și/sau prin întocmirea actelor de punere în valoare a produselor accidentale;</w:t>
      </w:r>
    </w:p>
    <w:p w14:paraId="6568F3AA" w14:textId="77777777" w:rsidR="00D473E6" w:rsidRPr="005C5AC4" w:rsidRDefault="002921E1" w:rsidP="002B719E">
      <w:pPr>
        <w:pStyle w:val="ListParagraph"/>
        <w:numPr>
          <w:ilvl w:val="0"/>
          <w:numId w:val="57"/>
        </w:numPr>
        <w:autoSpaceDE w:val="0"/>
        <w:autoSpaceDN w:val="0"/>
        <w:adjustRightInd w:val="0"/>
        <w:spacing w:after="22"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să fi utilizat în compoziția de împădurire</w:t>
      </w:r>
      <w:r w:rsidR="00D473E6" w:rsidRPr="005C5AC4">
        <w:rPr>
          <w:rFonts w:ascii="Times New Roman" w:hAnsi="Times New Roman" w:cs="Times New Roman"/>
          <w:color w:val="000000" w:themeColor="text1"/>
          <w:sz w:val="24"/>
          <w:szCs w:val="24"/>
          <w:lang w:val="ro-RO"/>
        </w:rPr>
        <w:t xml:space="preserve"> doar speciile și ecotipurile de arbori stabilite pe baza prevederilor ultimului amenajament silvic întocmit pentru suprafața respectivă și a tipului natural fundamental de pădure, </w:t>
      </w:r>
      <w:r w:rsidR="006B55DA" w:rsidRPr="005C5AC4">
        <w:rPr>
          <w:rFonts w:ascii="Times New Roman" w:hAnsi="Times New Roman" w:cs="Times New Roman"/>
          <w:color w:val="000000" w:themeColor="text1"/>
          <w:sz w:val="24"/>
          <w:szCs w:val="24"/>
          <w:lang w:val="ro-RO"/>
        </w:rPr>
        <w:t xml:space="preserve">care sunt adecvate </w:t>
      </w:r>
      <w:r w:rsidR="00DA255E" w:rsidRPr="005C5AC4">
        <w:rPr>
          <w:rFonts w:ascii="Times New Roman" w:hAnsi="Times New Roman" w:cs="Times New Roman"/>
          <w:color w:val="000000" w:themeColor="text1"/>
          <w:sz w:val="24"/>
          <w:szCs w:val="24"/>
          <w:lang w:val="ro-RO"/>
        </w:rPr>
        <w:t xml:space="preserve">pentru viitoarele condiții climatice preconizate din România, fiind </w:t>
      </w:r>
      <w:r w:rsidRPr="005C5AC4">
        <w:rPr>
          <w:rFonts w:ascii="Times New Roman" w:hAnsi="Times New Roman" w:cs="Times New Roman"/>
          <w:color w:val="000000" w:themeColor="text1"/>
          <w:sz w:val="24"/>
          <w:szCs w:val="24"/>
          <w:lang w:val="ro-RO"/>
        </w:rPr>
        <w:t>îndeplini</w:t>
      </w:r>
      <w:r w:rsidR="00DA255E" w:rsidRPr="005C5AC4">
        <w:rPr>
          <w:rFonts w:ascii="Times New Roman" w:hAnsi="Times New Roman" w:cs="Times New Roman"/>
          <w:color w:val="000000" w:themeColor="text1"/>
          <w:sz w:val="24"/>
          <w:szCs w:val="24"/>
          <w:lang w:val="ro-RO"/>
        </w:rPr>
        <w:t>tă</w:t>
      </w:r>
      <w:r w:rsidRPr="005C5AC4">
        <w:rPr>
          <w:rFonts w:ascii="Times New Roman" w:hAnsi="Times New Roman" w:cs="Times New Roman"/>
          <w:color w:val="000000" w:themeColor="text1"/>
          <w:sz w:val="24"/>
          <w:szCs w:val="24"/>
          <w:lang w:val="ro-RO"/>
        </w:rPr>
        <w:t xml:space="preserve"> astfel condiția de</w:t>
      </w:r>
      <w:r w:rsidR="00D473E6" w:rsidRPr="005C5AC4">
        <w:rPr>
          <w:rFonts w:ascii="Times New Roman" w:hAnsi="Times New Roman" w:cs="Times New Roman"/>
          <w:color w:val="000000" w:themeColor="text1"/>
          <w:sz w:val="24"/>
          <w:szCs w:val="24"/>
          <w:lang w:val="ro-RO"/>
        </w:rPr>
        <w:t xml:space="preserve"> rezilien</w:t>
      </w:r>
      <w:r w:rsidRPr="005C5AC4">
        <w:rPr>
          <w:rFonts w:ascii="Times New Roman" w:hAnsi="Times New Roman" w:cs="Times New Roman"/>
          <w:color w:val="000000" w:themeColor="text1"/>
          <w:sz w:val="24"/>
          <w:szCs w:val="24"/>
          <w:lang w:val="ro-RO"/>
        </w:rPr>
        <w:t>ță</w:t>
      </w:r>
      <w:r w:rsidR="00D473E6" w:rsidRPr="005C5AC4">
        <w:rPr>
          <w:rFonts w:ascii="Times New Roman" w:hAnsi="Times New Roman" w:cs="Times New Roman"/>
          <w:color w:val="000000" w:themeColor="text1"/>
          <w:sz w:val="24"/>
          <w:szCs w:val="24"/>
          <w:lang w:val="ro-RO"/>
        </w:rPr>
        <w:t xml:space="preserve"> la impactul preconizat de schimbările climatice și eliminându-se astfel orice efect advers asupra biodiversității</w:t>
      </w:r>
      <w:r w:rsidR="00286DEF" w:rsidRPr="005C5AC4">
        <w:rPr>
          <w:rFonts w:ascii="Times New Roman" w:hAnsi="Times New Roman" w:cs="Times New Roman"/>
          <w:color w:val="000000" w:themeColor="text1"/>
          <w:sz w:val="24"/>
          <w:szCs w:val="24"/>
          <w:lang w:val="ro-RO"/>
        </w:rPr>
        <w:t>;</w:t>
      </w:r>
    </w:p>
    <w:p w14:paraId="10386F1D" w14:textId="17DD7165" w:rsidR="00E34973" w:rsidRPr="005C5AC4" w:rsidRDefault="00D473E6" w:rsidP="002B719E">
      <w:pPr>
        <w:pStyle w:val="ListParagraph"/>
        <w:numPr>
          <w:ilvl w:val="0"/>
          <w:numId w:val="57"/>
        </w:numPr>
        <w:autoSpaceDE w:val="0"/>
        <w:autoSpaceDN w:val="0"/>
        <w:adjustRightInd w:val="0"/>
        <w:spacing w:after="22"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ca excepție</w:t>
      </w:r>
      <w:r w:rsidR="00286DEF" w:rsidRPr="005C5AC4">
        <w:rPr>
          <w:rFonts w:ascii="Times New Roman" w:hAnsi="Times New Roman" w:cs="Times New Roman"/>
          <w:color w:val="000000" w:themeColor="text1"/>
          <w:sz w:val="24"/>
          <w:szCs w:val="24"/>
          <w:lang w:val="ro-RO"/>
        </w:rPr>
        <w:t xml:space="preserve"> de la prevederile lit. d)</w:t>
      </w:r>
      <w:r w:rsidR="003D29BE"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este permisă utilizarea speciilor alogene numai în </w:t>
      </w:r>
      <w:r w:rsidR="00286DEF" w:rsidRPr="005C5AC4">
        <w:rPr>
          <w:rFonts w:ascii="Times New Roman" w:hAnsi="Times New Roman" w:cs="Times New Roman"/>
          <w:color w:val="000000" w:themeColor="text1"/>
          <w:sz w:val="24"/>
          <w:szCs w:val="24"/>
          <w:lang w:val="ro-RO"/>
        </w:rPr>
        <w:t xml:space="preserve">afara ariilor naturale protejate și doar în </w:t>
      </w:r>
      <w:r w:rsidRPr="005C5AC4">
        <w:rPr>
          <w:rFonts w:ascii="Times New Roman" w:hAnsi="Times New Roman" w:cs="Times New Roman"/>
          <w:color w:val="000000" w:themeColor="text1"/>
          <w:sz w:val="24"/>
          <w:szCs w:val="24"/>
          <w:lang w:val="ro-RO"/>
        </w:rPr>
        <w:t>cazul în care se demonstrează că folosirea acestora a condus la condiții ecosistemice favorabile și adecvate privind clima, solul, etajele de vegetație, rezistența la foc și că speciile indigene existente la momentul înființării plantației nu au putut face față condițiilor staționale (climatice și pedo-hidrologice)</w:t>
      </w:r>
      <w:r w:rsidR="00E34973" w:rsidRPr="005C5AC4">
        <w:rPr>
          <w:rFonts w:ascii="Times New Roman" w:hAnsi="Times New Roman" w:cs="Times New Roman"/>
          <w:color w:val="000000" w:themeColor="text1"/>
          <w:sz w:val="24"/>
          <w:szCs w:val="24"/>
          <w:lang w:val="ro-RO"/>
        </w:rPr>
        <w:t>;</w:t>
      </w:r>
    </w:p>
    <w:p w14:paraId="69AE5C61" w14:textId="2553DF59" w:rsidR="00E34973" w:rsidRPr="005C5AC4" w:rsidRDefault="006B17F0" w:rsidP="002B719E">
      <w:pPr>
        <w:pStyle w:val="ListParagraph"/>
        <w:numPr>
          <w:ilvl w:val="0"/>
          <w:numId w:val="57"/>
        </w:numPr>
        <w:autoSpaceDE w:val="0"/>
        <w:autoSpaceDN w:val="0"/>
        <w:adjustRightInd w:val="0"/>
        <w:spacing w:after="22"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 xml:space="preserve">pentru terenurile </w:t>
      </w:r>
      <w:r w:rsidR="006A259F" w:rsidRPr="005C5AC4">
        <w:rPr>
          <w:rFonts w:ascii="Times New Roman" w:hAnsi="Times New Roman" w:cs="Times New Roman"/>
          <w:bCs/>
          <w:color w:val="000000" w:themeColor="text1"/>
          <w:sz w:val="24"/>
          <w:szCs w:val="24"/>
          <w:lang w:val="ro-RO"/>
        </w:rPr>
        <w:t>prevăzute</w:t>
      </w:r>
      <w:r w:rsidRPr="005C5AC4">
        <w:rPr>
          <w:rFonts w:ascii="Times New Roman" w:hAnsi="Times New Roman" w:cs="Times New Roman"/>
          <w:bCs/>
          <w:color w:val="000000" w:themeColor="text1"/>
          <w:sz w:val="24"/>
          <w:szCs w:val="24"/>
          <w:lang w:val="ro-RO"/>
        </w:rPr>
        <w:t xml:space="preserve"> la lit. </w:t>
      </w:r>
      <w:r w:rsidR="008D14EB" w:rsidRPr="005C5AC4">
        <w:rPr>
          <w:rFonts w:ascii="Times New Roman" w:hAnsi="Times New Roman" w:cs="Times New Roman"/>
          <w:bCs/>
          <w:color w:val="000000" w:themeColor="text1"/>
          <w:sz w:val="24"/>
          <w:szCs w:val="24"/>
          <w:lang w:val="ro-RO"/>
        </w:rPr>
        <w:t>c</w:t>
      </w:r>
      <w:r w:rsidRPr="005C5AC4">
        <w:rPr>
          <w:rFonts w:ascii="Times New Roman" w:hAnsi="Times New Roman" w:cs="Times New Roman"/>
          <w:bCs/>
          <w:color w:val="000000" w:themeColor="text1"/>
          <w:sz w:val="24"/>
          <w:szCs w:val="24"/>
          <w:lang w:val="ro-RO"/>
        </w:rPr>
        <w:t>) să existe încheiat un contract de administrare sau de prestări servicii cu un ocol silvic sau aceste terenuri să fie administrate printr-un ocol silvic propriu</w:t>
      </w:r>
      <w:r w:rsidR="005618D2" w:rsidRPr="005C5AC4">
        <w:rPr>
          <w:rFonts w:ascii="Times New Roman" w:hAnsi="Times New Roman" w:cs="Times New Roman"/>
          <w:bCs/>
          <w:color w:val="000000" w:themeColor="text1"/>
          <w:sz w:val="24"/>
          <w:szCs w:val="24"/>
          <w:lang w:val="ro-RO"/>
        </w:rPr>
        <w:t xml:space="preserve"> sau bază experimentală</w:t>
      </w:r>
      <w:r w:rsidR="008D14EB" w:rsidRPr="005C5AC4">
        <w:rPr>
          <w:rFonts w:ascii="Times New Roman" w:hAnsi="Times New Roman" w:cs="Times New Roman"/>
          <w:bCs/>
          <w:color w:val="000000" w:themeColor="text1"/>
          <w:sz w:val="24"/>
          <w:szCs w:val="24"/>
          <w:lang w:val="ro-RO"/>
        </w:rPr>
        <w:t>,</w:t>
      </w:r>
      <w:r w:rsidRPr="005C5AC4">
        <w:rPr>
          <w:rFonts w:ascii="Times New Roman" w:hAnsi="Times New Roman" w:cs="Times New Roman"/>
          <w:bCs/>
          <w:color w:val="000000" w:themeColor="text1"/>
          <w:sz w:val="24"/>
          <w:szCs w:val="24"/>
          <w:lang w:val="ro-RO"/>
        </w:rPr>
        <w:t xml:space="preserve"> legal constituit</w:t>
      </w:r>
      <w:r w:rsidR="007D4A1F" w:rsidRPr="005C5AC4">
        <w:rPr>
          <w:rFonts w:ascii="Times New Roman" w:hAnsi="Times New Roman" w:cs="Times New Roman"/>
          <w:bCs/>
          <w:color w:val="000000" w:themeColor="text1"/>
          <w:sz w:val="24"/>
          <w:szCs w:val="24"/>
          <w:lang w:val="ro-RO"/>
        </w:rPr>
        <w:t>e</w:t>
      </w:r>
      <w:r w:rsidRPr="005C5AC4">
        <w:rPr>
          <w:rFonts w:ascii="Times New Roman" w:hAnsi="Times New Roman" w:cs="Times New Roman"/>
          <w:bCs/>
          <w:color w:val="000000" w:themeColor="text1"/>
          <w:sz w:val="24"/>
          <w:szCs w:val="24"/>
          <w:lang w:val="ro-RO"/>
        </w:rPr>
        <w:t>;</w:t>
      </w:r>
    </w:p>
    <w:p w14:paraId="6CC0435B" w14:textId="1DAC20E4" w:rsidR="00776B65" w:rsidRPr="005C5AC4" w:rsidRDefault="00D24E51" w:rsidP="002B719E">
      <w:pPr>
        <w:pStyle w:val="ListParagraph"/>
        <w:numPr>
          <w:ilvl w:val="0"/>
          <w:numId w:val="57"/>
        </w:numPr>
        <w:autoSpaceDE w:val="0"/>
        <w:autoSpaceDN w:val="0"/>
        <w:adjustRightInd w:val="0"/>
        <w:spacing w:after="22"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 xml:space="preserve">pe terenurile </w:t>
      </w:r>
      <w:r w:rsidR="006A259F" w:rsidRPr="005C5AC4">
        <w:rPr>
          <w:rFonts w:ascii="Times New Roman" w:hAnsi="Times New Roman" w:cs="Times New Roman"/>
          <w:bCs/>
          <w:color w:val="000000" w:themeColor="text1"/>
          <w:sz w:val="24"/>
          <w:szCs w:val="24"/>
          <w:lang w:val="ro-RO"/>
        </w:rPr>
        <w:t xml:space="preserve">prevăzute </w:t>
      </w:r>
      <w:r w:rsidRPr="005C5AC4">
        <w:rPr>
          <w:rFonts w:ascii="Times New Roman" w:hAnsi="Times New Roman" w:cs="Times New Roman"/>
          <w:bCs/>
          <w:color w:val="000000" w:themeColor="text1"/>
          <w:sz w:val="24"/>
          <w:szCs w:val="24"/>
          <w:lang w:val="ro-RO"/>
        </w:rPr>
        <w:t xml:space="preserve">la lit. </w:t>
      </w:r>
      <w:r w:rsidR="006E4055" w:rsidRPr="005C5AC4">
        <w:rPr>
          <w:rFonts w:ascii="Times New Roman" w:hAnsi="Times New Roman" w:cs="Times New Roman"/>
          <w:bCs/>
          <w:color w:val="000000" w:themeColor="text1"/>
          <w:sz w:val="24"/>
          <w:szCs w:val="24"/>
          <w:lang w:val="ro-RO"/>
        </w:rPr>
        <w:t>c</w:t>
      </w:r>
      <w:r w:rsidRPr="005C5AC4">
        <w:rPr>
          <w:rFonts w:ascii="Times New Roman" w:hAnsi="Times New Roman" w:cs="Times New Roman"/>
          <w:bCs/>
          <w:color w:val="000000" w:themeColor="text1"/>
          <w:sz w:val="24"/>
          <w:szCs w:val="24"/>
          <w:lang w:val="ro-RO"/>
        </w:rPr>
        <w:t xml:space="preserve">) s-au realizat lucrări de </w:t>
      </w:r>
      <w:r w:rsidR="0021124E" w:rsidRPr="005C5AC4">
        <w:rPr>
          <w:rFonts w:ascii="Times New Roman" w:hAnsi="Times New Roman" w:cs="Times New Roman"/>
          <w:bCs/>
          <w:color w:val="000000" w:themeColor="text1"/>
          <w:sz w:val="24"/>
          <w:szCs w:val="24"/>
          <w:lang w:val="ro-RO"/>
        </w:rPr>
        <w:t>re</w:t>
      </w:r>
      <w:r w:rsidRPr="005C5AC4">
        <w:rPr>
          <w:rFonts w:ascii="Times New Roman" w:hAnsi="Times New Roman" w:cs="Times New Roman"/>
          <w:bCs/>
          <w:color w:val="000000" w:themeColor="text1"/>
          <w:sz w:val="24"/>
          <w:szCs w:val="24"/>
          <w:lang w:val="ro-RO"/>
        </w:rPr>
        <w:t>împădurir</w:t>
      </w:r>
      <w:r w:rsidR="0021124E" w:rsidRPr="005C5AC4">
        <w:rPr>
          <w:rFonts w:ascii="Times New Roman" w:hAnsi="Times New Roman" w:cs="Times New Roman"/>
          <w:bCs/>
          <w:color w:val="000000" w:themeColor="text1"/>
          <w:sz w:val="24"/>
          <w:szCs w:val="24"/>
          <w:lang w:val="ro-RO"/>
        </w:rPr>
        <w:t>e</w:t>
      </w:r>
      <w:r w:rsidRPr="005C5AC4">
        <w:rPr>
          <w:rFonts w:ascii="Times New Roman" w:hAnsi="Times New Roman" w:cs="Times New Roman"/>
          <w:bCs/>
          <w:color w:val="000000" w:themeColor="text1"/>
          <w:sz w:val="24"/>
          <w:szCs w:val="24"/>
          <w:lang w:val="ro-RO"/>
        </w:rPr>
        <w:t xml:space="preserve"> </w:t>
      </w:r>
      <w:r w:rsidR="00A17DB2" w:rsidRPr="005C5AC4">
        <w:rPr>
          <w:rFonts w:ascii="Times New Roman" w:hAnsi="Times New Roman" w:cs="Times New Roman"/>
          <w:bCs/>
          <w:color w:val="000000" w:themeColor="text1"/>
          <w:sz w:val="24"/>
          <w:szCs w:val="24"/>
          <w:lang w:val="ro-RO"/>
        </w:rPr>
        <w:t>după data de 1 februarie 2020</w:t>
      </w:r>
      <w:r w:rsidR="007D77F6" w:rsidRPr="005C5AC4">
        <w:rPr>
          <w:rFonts w:ascii="Times New Roman" w:hAnsi="Times New Roman" w:cs="Times New Roman"/>
          <w:bCs/>
          <w:color w:val="000000" w:themeColor="text1"/>
          <w:sz w:val="24"/>
          <w:szCs w:val="24"/>
          <w:lang w:val="ro-RO"/>
        </w:rPr>
        <w:t xml:space="preserve">, dar nu mai târziu de data de </w:t>
      </w:r>
      <w:r w:rsidR="00FB7ADE" w:rsidRPr="005C5AC4">
        <w:rPr>
          <w:rFonts w:ascii="Times New Roman" w:hAnsi="Times New Roman" w:cs="Times New Roman"/>
          <w:bCs/>
          <w:color w:val="000000" w:themeColor="text1"/>
          <w:sz w:val="24"/>
          <w:szCs w:val="24"/>
          <w:lang w:val="ro-RO"/>
        </w:rPr>
        <w:t>31 mai</w:t>
      </w:r>
      <w:r w:rsidR="007D77F6" w:rsidRPr="005C5AC4">
        <w:rPr>
          <w:rFonts w:ascii="Times New Roman" w:hAnsi="Times New Roman" w:cs="Times New Roman"/>
          <w:bCs/>
          <w:color w:val="000000" w:themeColor="text1"/>
          <w:sz w:val="24"/>
          <w:szCs w:val="24"/>
          <w:lang w:val="ro-RO"/>
        </w:rPr>
        <w:t xml:space="preserve"> 2023</w:t>
      </w:r>
      <w:r w:rsidR="00A17DB2" w:rsidRPr="005C5AC4">
        <w:rPr>
          <w:rFonts w:ascii="Times New Roman" w:hAnsi="Times New Roman" w:cs="Times New Roman"/>
          <w:bCs/>
          <w:color w:val="000000" w:themeColor="text1"/>
          <w:sz w:val="24"/>
          <w:szCs w:val="24"/>
          <w:lang w:val="ro-RO"/>
        </w:rPr>
        <w:t xml:space="preserve"> </w:t>
      </w:r>
      <w:r w:rsidR="00A11120" w:rsidRPr="005C5AC4">
        <w:rPr>
          <w:rFonts w:ascii="Times New Roman" w:hAnsi="Times New Roman" w:cs="Times New Roman"/>
          <w:bCs/>
          <w:color w:val="000000" w:themeColor="text1"/>
          <w:sz w:val="24"/>
          <w:szCs w:val="24"/>
          <w:lang w:val="ro-RO"/>
        </w:rPr>
        <w:t>și</w:t>
      </w:r>
      <w:r w:rsidR="003D29BE" w:rsidRPr="005C5AC4">
        <w:rPr>
          <w:rFonts w:ascii="Times New Roman" w:hAnsi="Times New Roman" w:cs="Times New Roman"/>
          <w:bCs/>
          <w:color w:val="000000" w:themeColor="text1"/>
          <w:sz w:val="24"/>
          <w:szCs w:val="24"/>
          <w:lang w:val="ro-RO"/>
        </w:rPr>
        <w:t>, după caz,</w:t>
      </w:r>
      <w:r w:rsidR="00A11120" w:rsidRPr="005C5AC4">
        <w:rPr>
          <w:rFonts w:ascii="Times New Roman" w:hAnsi="Times New Roman" w:cs="Times New Roman"/>
          <w:bCs/>
          <w:color w:val="000000" w:themeColor="text1"/>
          <w:sz w:val="24"/>
          <w:szCs w:val="24"/>
          <w:lang w:val="ro-RO"/>
        </w:rPr>
        <w:t xml:space="preserve"> </w:t>
      </w:r>
      <w:r w:rsidR="003D29BE" w:rsidRPr="005C5AC4">
        <w:rPr>
          <w:rFonts w:ascii="Times New Roman" w:hAnsi="Times New Roman" w:cs="Times New Roman"/>
          <w:bCs/>
          <w:color w:val="000000" w:themeColor="text1"/>
          <w:sz w:val="24"/>
          <w:szCs w:val="24"/>
          <w:lang w:val="ro-RO"/>
        </w:rPr>
        <w:t xml:space="preserve">lucrări </w:t>
      </w:r>
      <w:r w:rsidR="00A11120" w:rsidRPr="005C5AC4">
        <w:rPr>
          <w:rFonts w:ascii="Times New Roman" w:hAnsi="Times New Roman" w:cs="Times New Roman"/>
          <w:bCs/>
          <w:color w:val="000000" w:themeColor="text1"/>
          <w:sz w:val="24"/>
          <w:szCs w:val="24"/>
          <w:lang w:val="ro-RO"/>
        </w:rPr>
        <w:t xml:space="preserve">de </w:t>
      </w:r>
      <w:r w:rsidR="007D77F6" w:rsidRPr="005C5AC4">
        <w:rPr>
          <w:rFonts w:ascii="Times New Roman" w:hAnsi="Times New Roman" w:cs="Times New Roman"/>
          <w:bCs/>
          <w:color w:val="000000" w:themeColor="text1"/>
          <w:sz w:val="24"/>
          <w:szCs w:val="24"/>
          <w:lang w:val="ro-RO"/>
        </w:rPr>
        <w:t xml:space="preserve">completare și de </w:t>
      </w:r>
      <w:r w:rsidR="00A11120" w:rsidRPr="005C5AC4">
        <w:rPr>
          <w:rFonts w:ascii="Times New Roman" w:hAnsi="Times New Roman" w:cs="Times New Roman"/>
          <w:bCs/>
          <w:color w:val="000000" w:themeColor="text1"/>
          <w:sz w:val="24"/>
          <w:szCs w:val="24"/>
          <w:lang w:val="ro-RO"/>
        </w:rPr>
        <w:t>întreținere a</w:t>
      </w:r>
      <w:r w:rsidR="00337260" w:rsidRPr="005C5AC4">
        <w:rPr>
          <w:rFonts w:ascii="Times New Roman" w:hAnsi="Times New Roman" w:cs="Times New Roman"/>
          <w:bCs/>
          <w:color w:val="000000" w:themeColor="text1"/>
          <w:sz w:val="24"/>
          <w:szCs w:val="24"/>
          <w:lang w:val="ro-RO"/>
        </w:rPr>
        <w:t>ferente acestor</w:t>
      </w:r>
      <w:r w:rsidR="00A11120" w:rsidRPr="005C5AC4">
        <w:rPr>
          <w:rFonts w:ascii="Times New Roman" w:hAnsi="Times New Roman" w:cs="Times New Roman"/>
          <w:bCs/>
          <w:color w:val="000000" w:themeColor="text1"/>
          <w:sz w:val="24"/>
          <w:szCs w:val="24"/>
          <w:lang w:val="ro-RO"/>
        </w:rPr>
        <w:t xml:space="preserve"> plantații</w:t>
      </w:r>
      <w:r w:rsidR="00555F60" w:rsidRPr="005C5AC4">
        <w:rPr>
          <w:rFonts w:ascii="Times New Roman" w:hAnsi="Times New Roman" w:cs="Times New Roman"/>
          <w:bCs/>
          <w:color w:val="000000" w:themeColor="text1"/>
          <w:sz w:val="24"/>
          <w:szCs w:val="24"/>
          <w:lang w:val="ro-RO"/>
        </w:rPr>
        <w:t xml:space="preserve">, </w:t>
      </w:r>
      <w:r w:rsidR="006D5E60" w:rsidRPr="005C5AC4">
        <w:rPr>
          <w:rFonts w:ascii="Times New Roman" w:hAnsi="Times New Roman" w:cs="Times New Roman"/>
          <w:bCs/>
          <w:color w:val="000000" w:themeColor="text1"/>
          <w:sz w:val="24"/>
          <w:szCs w:val="24"/>
          <w:lang w:val="ro-RO"/>
        </w:rPr>
        <w:t>care au fost recepționate de către ocolul silvic</w:t>
      </w:r>
      <w:r w:rsidR="00800AD0" w:rsidRPr="005C5AC4">
        <w:rPr>
          <w:rFonts w:ascii="Times New Roman" w:hAnsi="Times New Roman" w:cs="Times New Roman"/>
          <w:bCs/>
          <w:color w:val="000000" w:themeColor="text1"/>
          <w:sz w:val="24"/>
          <w:szCs w:val="24"/>
          <w:lang w:val="ro-RO"/>
        </w:rPr>
        <w:t>;</w:t>
      </w:r>
    </w:p>
    <w:p w14:paraId="26E4DDB7" w14:textId="77777777" w:rsidR="00776B65" w:rsidRPr="005C5AC4" w:rsidRDefault="00DB0B79" w:rsidP="002B719E">
      <w:pPr>
        <w:pStyle w:val="ListParagraph"/>
        <w:numPr>
          <w:ilvl w:val="0"/>
          <w:numId w:val="57"/>
        </w:numPr>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pentru lu</w:t>
      </w:r>
      <w:r w:rsidR="00A11120" w:rsidRPr="005C5AC4">
        <w:rPr>
          <w:rFonts w:ascii="Times New Roman" w:hAnsi="Times New Roman" w:cs="Times New Roman"/>
          <w:bCs/>
          <w:color w:val="000000" w:themeColor="text1"/>
          <w:sz w:val="24"/>
          <w:szCs w:val="24"/>
          <w:lang w:val="ro-RO"/>
        </w:rPr>
        <w:t xml:space="preserve">crările </w:t>
      </w:r>
      <w:r w:rsidR="006A259F" w:rsidRPr="005C5AC4">
        <w:rPr>
          <w:rFonts w:ascii="Times New Roman" w:hAnsi="Times New Roman" w:cs="Times New Roman"/>
          <w:bCs/>
          <w:color w:val="000000" w:themeColor="text1"/>
          <w:sz w:val="24"/>
          <w:szCs w:val="24"/>
          <w:lang w:val="ro-RO"/>
        </w:rPr>
        <w:t xml:space="preserve">prevăzute </w:t>
      </w:r>
      <w:r w:rsidR="00A11120" w:rsidRPr="005C5AC4">
        <w:rPr>
          <w:rFonts w:ascii="Times New Roman" w:hAnsi="Times New Roman" w:cs="Times New Roman"/>
          <w:bCs/>
          <w:color w:val="000000" w:themeColor="text1"/>
          <w:sz w:val="24"/>
          <w:szCs w:val="24"/>
          <w:lang w:val="ro-RO"/>
        </w:rPr>
        <w:t xml:space="preserve">la lit. </w:t>
      </w:r>
      <w:r w:rsidR="003D29BE" w:rsidRPr="005C5AC4">
        <w:rPr>
          <w:rFonts w:ascii="Times New Roman" w:hAnsi="Times New Roman" w:cs="Times New Roman"/>
          <w:bCs/>
          <w:color w:val="000000" w:themeColor="text1"/>
          <w:sz w:val="24"/>
          <w:szCs w:val="24"/>
          <w:lang w:val="ro-RO"/>
        </w:rPr>
        <w:t>g</w:t>
      </w:r>
      <w:r w:rsidR="00A11120" w:rsidRPr="005C5AC4">
        <w:rPr>
          <w:rFonts w:ascii="Times New Roman" w:hAnsi="Times New Roman" w:cs="Times New Roman"/>
          <w:bCs/>
          <w:color w:val="000000" w:themeColor="text1"/>
          <w:sz w:val="24"/>
          <w:szCs w:val="24"/>
          <w:lang w:val="ro-RO"/>
        </w:rPr>
        <w:t>)</w:t>
      </w:r>
      <w:r w:rsidRPr="005C5AC4">
        <w:rPr>
          <w:rFonts w:ascii="Times New Roman" w:hAnsi="Times New Roman" w:cs="Times New Roman"/>
          <w:bCs/>
          <w:color w:val="000000" w:themeColor="text1"/>
          <w:sz w:val="24"/>
          <w:szCs w:val="24"/>
          <w:lang w:val="ro-RO"/>
        </w:rPr>
        <w:t xml:space="preserve"> au </w:t>
      </w:r>
      <w:r w:rsidR="00F24B58" w:rsidRPr="005C5AC4">
        <w:rPr>
          <w:rFonts w:ascii="Times New Roman" w:hAnsi="Times New Roman" w:cs="Times New Roman"/>
          <w:bCs/>
          <w:color w:val="000000" w:themeColor="text1"/>
          <w:sz w:val="24"/>
          <w:szCs w:val="24"/>
          <w:lang w:val="ro-RO"/>
        </w:rPr>
        <w:t xml:space="preserve">fost </w:t>
      </w:r>
      <w:r w:rsidRPr="005C5AC4">
        <w:rPr>
          <w:rFonts w:ascii="Times New Roman" w:hAnsi="Times New Roman" w:cs="Times New Roman"/>
          <w:bCs/>
          <w:color w:val="000000" w:themeColor="text1"/>
          <w:sz w:val="24"/>
          <w:szCs w:val="24"/>
          <w:lang w:val="ro-RO"/>
        </w:rPr>
        <w:t>efectuat</w:t>
      </w:r>
      <w:r w:rsidR="00F24B58" w:rsidRPr="005C5AC4">
        <w:rPr>
          <w:rFonts w:ascii="Times New Roman" w:hAnsi="Times New Roman" w:cs="Times New Roman"/>
          <w:bCs/>
          <w:color w:val="000000" w:themeColor="text1"/>
          <w:sz w:val="24"/>
          <w:szCs w:val="24"/>
          <w:lang w:val="ro-RO"/>
        </w:rPr>
        <w:t>e</w:t>
      </w:r>
      <w:r w:rsidR="00D24E51" w:rsidRPr="005C5AC4">
        <w:rPr>
          <w:rFonts w:ascii="Times New Roman" w:hAnsi="Times New Roman" w:cs="Times New Roman"/>
          <w:bCs/>
          <w:color w:val="000000" w:themeColor="text1"/>
          <w:sz w:val="24"/>
          <w:szCs w:val="24"/>
          <w:lang w:val="ro-RO"/>
        </w:rPr>
        <w:t xml:space="preserve"> </w:t>
      </w:r>
      <w:r w:rsidR="007D77F6" w:rsidRPr="005C5AC4">
        <w:rPr>
          <w:rFonts w:ascii="Times New Roman" w:hAnsi="Times New Roman" w:cs="Times New Roman"/>
          <w:bCs/>
          <w:color w:val="000000" w:themeColor="text1"/>
          <w:sz w:val="24"/>
          <w:szCs w:val="24"/>
          <w:lang w:val="ro-RO"/>
        </w:rPr>
        <w:t>recepții și au fost plătite integral</w:t>
      </w:r>
      <w:r w:rsidR="006B17F0" w:rsidRPr="005C5AC4">
        <w:rPr>
          <w:rFonts w:ascii="Times New Roman" w:hAnsi="Times New Roman" w:cs="Times New Roman"/>
          <w:bCs/>
          <w:color w:val="000000" w:themeColor="text1"/>
          <w:sz w:val="24"/>
          <w:szCs w:val="24"/>
          <w:lang w:val="ro-RO"/>
        </w:rPr>
        <w:t>;</w:t>
      </w:r>
    </w:p>
    <w:p w14:paraId="351A7F70" w14:textId="77777777" w:rsidR="00776B65" w:rsidRPr="005C5AC4" w:rsidRDefault="00E5411B" w:rsidP="002B719E">
      <w:pPr>
        <w:pStyle w:val="ListParagraph"/>
        <w:numPr>
          <w:ilvl w:val="0"/>
          <w:numId w:val="57"/>
        </w:numPr>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nu se află în procedură de executare silită pentru plata unor datorii fiscale;</w:t>
      </w:r>
    </w:p>
    <w:p w14:paraId="5497A9E1" w14:textId="77777777" w:rsidR="00776B65" w:rsidRPr="005C5AC4" w:rsidRDefault="00E5411B" w:rsidP="002B719E">
      <w:pPr>
        <w:pStyle w:val="ListParagraph"/>
        <w:numPr>
          <w:ilvl w:val="0"/>
          <w:numId w:val="57"/>
        </w:numPr>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nu se află în procedură de dizolvare, lichidare sau administrare specială;</w:t>
      </w:r>
    </w:p>
    <w:p w14:paraId="595CED6F" w14:textId="77777777" w:rsidR="00776B65" w:rsidRPr="005C5AC4" w:rsidRDefault="008F5445" w:rsidP="002B719E">
      <w:pPr>
        <w:pStyle w:val="ListParagraph"/>
        <w:numPr>
          <w:ilvl w:val="0"/>
          <w:numId w:val="57"/>
        </w:numPr>
        <w:spacing w:line="276" w:lineRule="auto"/>
        <w:jc w:val="both"/>
        <w:rPr>
          <w:rStyle w:val="slitbdy"/>
          <w:rFonts w:ascii="Times New Roman" w:hAnsi="Times New Roman" w:cs="Times New Roman"/>
          <w:bCs/>
          <w:color w:val="000000" w:themeColor="text1"/>
          <w:sz w:val="24"/>
          <w:szCs w:val="24"/>
          <w:lang w:val="ro-RO"/>
        </w:rPr>
      </w:pPr>
      <w:r w:rsidRPr="005C5AC4">
        <w:rPr>
          <w:rStyle w:val="slitttl"/>
          <w:rFonts w:ascii="Times New Roman" w:hAnsi="Times New Roman" w:cs="Times New Roman"/>
          <w:color w:val="000000" w:themeColor="text1"/>
          <w:sz w:val="24"/>
          <w:szCs w:val="24"/>
          <w:lang w:val="ro-RO"/>
        </w:rPr>
        <w:lastRenderedPageBreak/>
        <w:t xml:space="preserve">nu </w:t>
      </w:r>
      <w:r w:rsidRPr="005C5AC4">
        <w:rPr>
          <w:rStyle w:val="slitbdy"/>
          <w:rFonts w:ascii="Times New Roman" w:hAnsi="Times New Roman" w:cs="Times New Roman"/>
          <w:color w:val="000000" w:themeColor="text1"/>
          <w:sz w:val="24"/>
          <w:szCs w:val="24"/>
          <w:lang w:val="ro-RO"/>
        </w:rPr>
        <w:t>fac subiectul unui c</w:t>
      </w:r>
      <w:r w:rsidRPr="005C5AC4">
        <w:rPr>
          <w:rStyle w:val="highlightred"/>
          <w:rFonts w:ascii="Times New Roman" w:hAnsi="Times New Roman" w:cs="Times New Roman"/>
          <w:color w:val="000000" w:themeColor="text1"/>
          <w:sz w:val="24"/>
          <w:szCs w:val="24"/>
          <w:lang w:val="ro-RO"/>
        </w:rPr>
        <w:t>onflict</w:t>
      </w:r>
      <w:r w:rsidRPr="005C5AC4">
        <w:rPr>
          <w:rStyle w:val="slitbdy"/>
          <w:rFonts w:ascii="Times New Roman" w:hAnsi="Times New Roman" w:cs="Times New Roman"/>
          <w:color w:val="000000" w:themeColor="text1"/>
          <w:sz w:val="24"/>
          <w:szCs w:val="24"/>
          <w:lang w:val="ro-RO"/>
        </w:rPr>
        <w:t xml:space="preserve"> de interese, definit în conformitate cu prevederile naţionale/unionale în vigoare, sau se află într-o situaţie care are sau poate avea ca efect compromiterea obiectivităţii şi imparţialităţii procesului de evaluare, selecţie, contractare şi implementare a proiectului;</w:t>
      </w:r>
    </w:p>
    <w:p w14:paraId="5D0DAD37" w14:textId="77777777" w:rsidR="00776B65" w:rsidRPr="005C5AC4" w:rsidRDefault="00007595" w:rsidP="002B719E">
      <w:pPr>
        <w:pStyle w:val="ListParagraph"/>
        <w:numPr>
          <w:ilvl w:val="0"/>
          <w:numId w:val="57"/>
        </w:numPr>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 xml:space="preserve">nu </w:t>
      </w:r>
      <w:r w:rsidR="00D24E51" w:rsidRPr="005C5AC4">
        <w:rPr>
          <w:rFonts w:ascii="Times New Roman" w:hAnsi="Times New Roman" w:cs="Times New Roman"/>
          <w:bCs/>
          <w:color w:val="000000" w:themeColor="text1"/>
          <w:sz w:val="24"/>
          <w:szCs w:val="24"/>
          <w:lang w:val="ro-RO"/>
        </w:rPr>
        <w:t>fac</w:t>
      </w:r>
      <w:r w:rsidR="00947C7B" w:rsidRPr="005C5AC4">
        <w:rPr>
          <w:rFonts w:ascii="Times New Roman" w:hAnsi="Times New Roman" w:cs="Times New Roman"/>
          <w:b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subiectul unui ordin/decizie de recuperare a unui ajutor de stat, emis ca urmare a unei decizii a Consiliului Concurenței, a Comisiei Europene ori a oricărui alt furnizor sau, în cazul în care au făcut obiectul unei asemenea proceduri, aceasta a fost deja executată și creanța integral recuperată;</w:t>
      </w:r>
    </w:p>
    <w:p w14:paraId="70BAF46A" w14:textId="6F769036" w:rsidR="00776B65" w:rsidRPr="005C5AC4" w:rsidRDefault="00871154" w:rsidP="002B719E">
      <w:pPr>
        <w:pStyle w:val="ListParagraph"/>
        <w:numPr>
          <w:ilvl w:val="0"/>
          <w:numId w:val="57"/>
        </w:numPr>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 xml:space="preserve">suma </w:t>
      </w:r>
      <w:r w:rsidR="00F96AD8" w:rsidRPr="005C5AC4">
        <w:rPr>
          <w:rFonts w:ascii="Times New Roman" w:hAnsi="Times New Roman" w:cs="Times New Roman"/>
          <w:bCs/>
          <w:color w:val="000000" w:themeColor="text1"/>
          <w:sz w:val="24"/>
          <w:szCs w:val="24"/>
          <w:lang w:val="ro-RO"/>
        </w:rPr>
        <w:t>ajuto</w:t>
      </w:r>
      <w:r w:rsidR="009D442E" w:rsidRPr="005C5AC4">
        <w:rPr>
          <w:rFonts w:ascii="Times New Roman" w:hAnsi="Times New Roman" w:cs="Times New Roman"/>
          <w:bCs/>
          <w:color w:val="000000" w:themeColor="text1"/>
          <w:sz w:val="24"/>
          <w:szCs w:val="24"/>
          <w:lang w:val="ro-RO"/>
        </w:rPr>
        <w:t>arelor</w:t>
      </w:r>
      <w:r w:rsidR="00F96AD8" w:rsidRPr="005C5AC4">
        <w:rPr>
          <w:rFonts w:ascii="Times New Roman" w:hAnsi="Times New Roman" w:cs="Times New Roman"/>
          <w:bCs/>
          <w:color w:val="000000" w:themeColor="text1"/>
          <w:sz w:val="24"/>
          <w:szCs w:val="24"/>
          <w:lang w:val="ro-RO"/>
        </w:rPr>
        <w:t xml:space="preserve"> </w:t>
      </w:r>
      <w:r w:rsidRPr="005C5AC4">
        <w:rPr>
          <w:rFonts w:ascii="Times New Roman" w:hAnsi="Times New Roman" w:cs="Times New Roman"/>
          <w:bCs/>
          <w:iCs/>
          <w:color w:val="000000" w:themeColor="text1"/>
          <w:sz w:val="24"/>
          <w:szCs w:val="24"/>
          <w:lang w:val="ro-RO"/>
        </w:rPr>
        <w:t>de</w:t>
      </w:r>
      <w:r w:rsidRPr="005C5AC4">
        <w:rPr>
          <w:rFonts w:ascii="Times New Roman" w:hAnsi="Times New Roman" w:cs="Times New Roman"/>
          <w:bCs/>
          <w:i/>
          <w:iCs/>
          <w:color w:val="000000" w:themeColor="text1"/>
          <w:sz w:val="24"/>
          <w:szCs w:val="24"/>
          <w:lang w:val="ro-RO"/>
        </w:rPr>
        <w:t xml:space="preserve"> </w:t>
      </w:r>
      <w:r w:rsidRPr="005C5AC4">
        <w:rPr>
          <w:rFonts w:ascii="Times New Roman" w:hAnsi="Times New Roman" w:cs="Times New Roman"/>
          <w:bCs/>
          <w:iCs/>
          <w:color w:val="000000" w:themeColor="text1"/>
          <w:sz w:val="24"/>
          <w:szCs w:val="24"/>
          <w:lang w:val="ro-RO"/>
        </w:rPr>
        <w:t>minimis</w:t>
      </w:r>
      <w:r w:rsidR="00296EE5" w:rsidRPr="005C5AC4">
        <w:rPr>
          <w:rFonts w:ascii="Times New Roman" w:hAnsi="Times New Roman" w:cs="Times New Roman"/>
          <w:bCs/>
          <w:i/>
          <w:iCs/>
          <w:color w:val="000000" w:themeColor="text1"/>
          <w:sz w:val="24"/>
          <w:szCs w:val="24"/>
          <w:lang w:val="ro-RO"/>
        </w:rPr>
        <w:t xml:space="preserve">, </w:t>
      </w:r>
      <w:r w:rsidR="00497C13" w:rsidRPr="005C5AC4">
        <w:rPr>
          <w:rFonts w:ascii="Times New Roman" w:hAnsi="Times New Roman" w:cs="Times New Roman"/>
          <w:bCs/>
          <w:iCs/>
          <w:color w:val="000000" w:themeColor="text1"/>
          <w:sz w:val="24"/>
          <w:szCs w:val="24"/>
          <w:lang w:val="ro-RO"/>
        </w:rPr>
        <w:t>cumulată</w:t>
      </w:r>
      <w:r w:rsidR="00497C13" w:rsidRPr="005C5AC4">
        <w:rPr>
          <w:rFonts w:ascii="Times New Roman" w:hAnsi="Times New Roman" w:cs="Times New Roman"/>
          <w:bCs/>
          <w:i/>
          <w:iCs/>
          <w:color w:val="000000" w:themeColor="text1"/>
          <w:sz w:val="24"/>
          <w:szCs w:val="24"/>
          <w:lang w:val="ro-RO"/>
        </w:rPr>
        <w:t xml:space="preserve"> </w:t>
      </w:r>
      <w:r w:rsidR="00296EE5" w:rsidRPr="005C5AC4">
        <w:rPr>
          <w:rFonts w:ascii="Times New Roman" w:hAnsi="Times New Roman" w:cs="Times New Roman"/>
          <w:bCs/>
          <w:iCs/>
          <w:color w:val="000000" w:themeColor="text1"/>
          <w:sz w:val="24"/>
          <w:szCs w:val="24"/>
          <w:lang w:val="ro-RO"/>
        </w:rPr>
        <w:t>inclusiv cu valoarea acordată în baza prezentei scheme</w:t>
      </w:r>
      <w:r w:rsidR="00296EE5" w:rsidRPr="005C5AC4">
        <w:rPr>
          <w:rFonts w:ascii="Times New Roman" w:hAnsi="Times New Roman" w:cs="Times New Roman"/>
          <w:bCs/>
          <w:i/>
          <w:i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acordat</w:t>
      </w:r>
      <w:r w:rsidR="00F96AD8" w:rsidRPr="005C5AC4">
        <w:rPr>
          <w:rFonts w:ascii="Times New Roman" w:hAnsi="Times New Roman" w:cs="Times New Roman"/>
          <w:bCs/>
          <w:color w:val="000000" w:themeColor="text1"/>
          <w:sz w:val="24"/>
          <w:szCs w:val="24"/>
          <w:lang w:val="ro-RO"/>
        </w:rPr>
        <w:t>ă</w:t>
      </w:r>
      <w:r w:rsidRPr="005C5AC4">
        <w:rPr>
          <w:rFonts w:ascii="Times New Roman" w:hAnsi="Times New Roman" w:cs="Times New Roman"/>
          <w:bCs/>
          <w:color w:val="000000" w:themeColor="text1"/>
          <w:sz w:val="24"/>
          <w:szCs w:val="24"/>
          <w:lang w:val="ro-RO"/>
        </w:rPr>
        <w:t xml:space="preserve"> unei întreprinderi unice, într-o perioadă de 3 ani fiscali consecutivi, (respectiv anul acordării și cei 2 ani fiscali anteriori), nu depășește echivalentul în lei a </w:t>
      </w:r>
      <w:r w:rsidR="00337260" w:rsidRPr="005C5AC4">
        <w:rPr>
          <w:rFonts w:ascii="Times New Roman" w:hAnsi="Times New Roman" w:cs="Times New Roman"/>
          <w:bCs/>
          <w:color w:val="000000" w:themeColor="text1"/>
          <w:sz w:val="24"/>
          <w:szCs w:val="24"/>
          <w:lang w:val="ro-RO"/>
        </w:rPr>
        <w:t xml:space="preserve">valorii de </w:t>
      </w:r>
      <w:r w:rsidRPr="005C5AC4">
        <w:rPr>
          <w:rFonts w:ascii="Times New Roman" w:hAnsi="Times New Roman" w:cs="Times New Roman"/>
          <w:bCs/>
          <w:color w:val="000000" w:themeColor="text1"/>
          <w:sz w:val="24"/>
          <w:szCs w:val="24"/>
          <w:lang w:val="ro-RO"/>
        </w:rPr>
        <w:t xml:space="preserve">200.000 </w:t>
      </w:r>
      <w:r w:rsidR="003308B6" w:rsidRPr="005C5AC4">
        <w:rPr>
          <w:rFonts w:ascii="Times New Roman" w:hAnsi="Times New Roman" w:cs="Times New Roman"/>
          <w:bCs/>
          <w:color w:val="000000" w:themeColor="text1"/>
          <w:sz w:val="24"/>
          <w:szCs w:val="24"/>
          <w:lang w:val="ro-RO"/>
        </w:rPr>
        <w:t xml:space="preserve">de </w:t>
      </w:r>
      <w:r w:rsidRPr="005C5AC4">
        <w:rPr>
          <w:rFonts w:ascii="Times New Roman" w:hAnsi="Times New Roman" w:cs="Times New Roman"/>
          <w:bCs/>
          <w:color w:val="000000" w:themeColor="text1"/>
          <w:sz w:val="24"/>
          <w:szCs w:val="24"/>
          <w:lang w:val="ro-RO"/>
        </w:rPr>
        <w:t xml:space="preserve">euro, respectiv </w:t>
      </w:r>
      <w:r w:rsidR="00286DEF" w:rsidRPr="005C5AC4">
        <w:rPr>
          <w:rFonts w:ascii="Times New Roman" w:hAnsi="Times New Roman" w:cs="Times New Roman"/>
          <w:bCs/>
          <w:color w:val="000000" w:themeColor="text1"/>
          <w:sz w:val="24"/>
          <w:szCs w:val="24"/>
          <w:lang w:val="ro-RO"/>
        </w:rPr>
        <w:t xml:space="preserve">a valorii de </w:t>
      </w:r>
      <w:r w:rsidRPr="005C5AC4">
        <w:rPr>
          <w:rFonts w:ascii="Times New Roman" w:hAnsi="Times New Roman" w:cs="Times New Roman"/>
          <w:bCs/>
          <w:color w:val="000000" w:themeColor="text1"/>
          <w:sz w:val="24"/>
          <w:szCs w:val="24"/>
          <w:lang w:val="ro-RO"/>
        </w:rPr>
        <w:t>100.000 euro pentru întreprinderea cu activitate de transport rutier de mărfuri în contul terților sau contra cost.</w:t>
      </w:r>
      <w:r w:rsidR="00B42525" w:rsidRPr="005C5AC4">
        <w:rPr>
          <w:rFonts w:ascii="Times New Roman" w:hAnsi="Times New Roman" w:cs="Times New Roman"/>
          <w:bCs/>
          <w:color w:val="000000" w:themeColor="text1"/>
          <w:sz w:val="24"/>
          <w:szCs w:val="24"/>
          <w:lang w:val="ro-RO"/>
        </w:rPr>
        <w:t xml:space="preserve"> În cazul în care, prin acordarea unor noi ajutoare de minimis, s-ar depăși acest plafon, nicio parte a respectivelor </w:t>
      </w:r>
      <w:r w:rsidR="00286DEF" w:rsidRPr="005C5AC4">
        <w:rPr>
          <w:rFonts w:ascii="Times New Roman" w:hAnsi="Times New Roman" w:cs="Times New Roman"/>
          <w:bCs/>
          <w:color w:val="000000" w:themeColor="text1"/>
          <w:sz w:val="24"/>
          <w:szCs w:val="24"/>
          <w:lang w:val="ro-RO"/>
        </w:rPr>
        <w:t xml:space="preserve">noi </w:t>
      </w:r>
      <w:r w:rsidR="00B42525" w:rsidRPr="005C5AC4">
        <w:rPr>
          <w:rFonts w:ascii="Times New Roman" w:hAnsi="Times New Roman" w:cs="Times New Roman"/>
          <w:bCs/>
          <w:color w:val="000000" w:themeColor="text1"/>
          <w:sz w:val="24"/>
          <w:szCs w:val="24"/>
          <w:lang w:val="ro-RO"/>
        </w:rPr>
        <w:t xml:space="preserve">ajutoare nu </w:t>
      </w:r>
      <w:r w:rsidR="00286DEF" w:rsidRPr="005C5AC4">
        <w:rPr>
          <w:rFonts w:ascii="Times New Roman" w:hAnsi="Times New Roman" w:cs="Times New Roman"/>
          <w:bCs/>
          <w:color w:val="000000" w:themeColor="text1"/>
          <w:sz w:val="24"/>
          <w:szCs w:val="24"/>
          <w:lang w:val="ro-RO"/>
        </w:rPr>
        <w:t xml:space="preserve">mai </w:t>
      </w:r>
      <w:r w:rsidR="00B42525" w:rsidRPr="005C5AC4">
        <w:rPr>
          <w:rFonts w:ascii="Times New Roman" w:hAnsi="Times New Roman" w:cs="Times New Roman"/>
          <w:bCs/>
          <w:color w:val="000000" w:themeColor="text1"/>
          <w:sz w:val="24"/>
          <w:szCs w:val="24"/>
          <w:lang w:val="ro-RO"/>
        </w:rPr>
        <w:t>poate beneficia de dispozițiile</w:t>
      </w:r>
      <w:r w:rsidR="00BC2668" w:rsidRPr="005C5AC4">
        <w:rPr>
          <w:rFonts w:ascii="Times New Roman" w:hAnsi="Times New Roman" w:cs="Times New Roman"/>
          <w:bCs/>
          <w:color w:val="000000" w:themeColor="text1"/>
          <w:sz w:val="24"/>
          <w:szCs w:val="24"/>
          <w:lang w:val="ro-RO"/>
        </w:rPr>
        <w:t xml:space="preserve"> </w:t>
      </w:r>
      <w:r w:rsidR="00203CF1" w:rsidRPr="005C5AC4">
        <w:rPr>
          <w:rFonts w:ascii="Times New Roman" w:hAnsi="Times New Roman" w:cs="Times New Roman"/>
          <w:color w:val="000000" w:themeColor="text1"/>
          <w:sz w:val="24"/>
          <w:szCs w:val="24"/>
          <w:lang w:val="ro-RO"/>
        </w:rPr>
        <w:t>Regulamentul</w:t>
      </w:r>
      <w:r w:rsidR="007D6180" w:rsidRPr="005C5AC4">
        <w:rPr>
          <w:rFonts w:ascii="Times New Roman" w:hAnsi="Times New Roman" w:cs="Times New Roman"/>
          <w:color w:val="000000" w:themeColor="text1"/>
          <w:sz w:val="24"/>
          <w:szCs w:val="24"/>
          <w:lang w:val="ro-RO"/>
        </w:rPr>
        <w:t>ui</w:t>
      </w:r>
      <w:r w:rsidR="00203CF1" w:rsidRPr="005C5AC4">
        <w:rPr>
          <w:rFonts w:ascii="Times New Roman" w:hAnsi="Times New Roman" w:cs="Times New Roman"/>
          <w:color w:val="000000" w:themeColor="text1"/>
          <w:sz w:val="24"/>
          <w:szCs w:val="24"/>
          <w:lang w:val="ro-RO"/>
        </w:rPr>
        <w:t xml:space="preserve"> (UE) nr. 1.407/2013</w:t>
      </w:r>
      <w:r w:rsidR="00E867E7" w:rsidRPr="005C5AC4">
        <w:rPr>
          <w:rFonts w:ascii="Times New Roman" w:hAnsi="Times New Roman" w:cs="Times New Roman"/>
          <w:color w:val="000000" w:themeColor="text1"/>
          <w:sz w:val="24"/>
          <w:szCs w:val="24"/>
          <w:lang w:val="ro-RO"/>
        </w:rPr>
        <w:t>;</w:t>
      </w:r>
      <w:bookmarkStart w:id="14" w:name="_Hlk104792377"/>
    </w:p>
    <w:p w14:paraId="4F3F73C1" w14:textId="3287491A" w:rsidR="00776B65" w:rsidRPr="005C5AC4" w:rsidRDefault="00D05C84" w:rsidP="002B719E">
      <w:pPr>
        <w:pStyle w:val="ListParagraph"/>
        <w:numPr>
          <w:ilvl w:val="0"/>
          <w:numId w:val="57"/>
        </w:numPr>
        <w:spacing w:line="276" w:lineRule="auto"/>
        <w:jc w:val="both"/>
        <w:rPr>
          <w:rFonts w:ascii="Times New Roman" w:hAnsi="Times New Roman" w:cs="Times New Roman"/>
          <w:bCs/>
          <w:color w:val="000000" w:themeColor="text1"/>
          <w:sz w:val="24"/>
          <w:szCs w:val="24"/>
          <w:lang w:val="ro-RO"/>
        </w:rPr>
      </w:pPr>
      <w:r w:rsidRPr="005C5AC4">
        <w:rPr>
          <w:rStyle w:val="spctbdy"/>
          <w:rFonts w:ascii="Times New Roman" w:hAnsi="Times New Roman" w:cs="Times New Roman"/>
          <w:color w:val="000000" w:themeColor="text1"/>
          <w:sz w:val="24"/>
          <w:szCs w:val="24"/>
          <w:bdr w:val="none" w:sz="0" w:space="0" w:color="auto" w:frame="1"/>
          <w:shd w:val="clear" w:color="auto" w:fill="FFFFFF"/>
          <w:lang w:val="ro-RO"/>
        </w:rPr>
        <w:t xml:space="preserve">nu este rezident în scopuri fiscale sau înmatriculat în temeiul legilor din jurisdicțiile care figurează pe lista Uniunii Europene a jurisdicțiilor necooperante în scopuri </w:t>
      </w:r>
      <w:r w:rsidR="002563C2" w:rsidRPr="005C5AC4">
        <w:rPr>
          <w:rStyle w:val="spctbdy"/>
          <w:rFonts w:ascii="Times New Roman" w:hAnsi="Times New Roman" w:cs="Times New Roman"/>
          <w:color w:val="000000" w:themeColor="text1"/>
          <w:sz w:val="24"/>
          <w:szCs w:val="24"/>
          <w:bdr w:val="none" w:sz="0" w:space="0" w:color="auto" w:frame="1"/>
          <w:shd w:val="clear" w:color="auto" w:fill="FFFFFF"/>
          <w:lang w:val="ro-RO"/>
        </w:rPr>
        <w:t>fiscal</w:t>
      </w:r>
      <w:r w:rsidR="006A259F" w:rsidRPr="005C5AC4">
        <w:rPr>
          <w:rStyle w:val="spctbdy"/>
          <w:rFonts w:ascii="Times New Roman" w:hAnsi="Times New Roman" w:cs="Times New Roman"/>
          <w:color w:val="000000" w:themeColor="text1"/>
          <w:sz w:val="24"/>
          <w:szCs w:val="24"/>
          <w:bdr w:val="none" w:sz="0" w:space="0" w:color="auto" w:frame="1"/>
          <w:shd w:val="clear" w:color="auto" w:fill="FFFFFF"/>
          <w:lang w:val="ro-RO"/>
        </w:rPr>
        <w:t>e</w:t>
      </w:r>
      <w:r w:rsidR="002563C2" w:rsidRPr="005C5AC4">
        <w:rPr>
          <w:rStyle w:val="spctbdy"/>
          <w:rFonts w:ascii="Times New Roman" w:hAnsi="Times New Roman" w:cs="Times New Roman"/>
          <w:color w:val="000000" w:themeColor="text1"/>
          <w:sz w:val="24"/>
          <w:szCs w:val="24"/>
          <w:bdr w:val="none" w:sz="0" w:space="0" w:color="auto" w:frame="1"/>
          <w:shd w:val="clear" w:color="auto" w:fill="FFFFFF"/>
          <w:lang w:val="ro-RO"/>
        </w:rPr>
        <w:t>,</w:t>
      </w:r>
      <w:r w:rsidR="005635AD" w:rsidRPr="005C5AC4">
        <w:rPr>
          <w:rStyle w:val="spctbdy"/>
          <w:rFonts w:ascii="Times New Roman" w:hAnsi="Times New Roman" w:cs="Times New Roman"/>
          <w:color w:val="000000" w:themeColor="text1"/>
          <w:sz w:val="24"/>
          <w:szCs w:val="24"/>
          <w:bdr w:val="none" w:sz="0" w:space="0" w:color="auto" w:frame="1"/>
          <w:shd w:val="clear" w:color="auto" w:fill="FFFFFF"/>
          <w:lang w:val="ro-RO"/>
        </w:rPr>
        <w:t xml:space="preserve"> </w:t>
      </w:r>
      <w:r w:rsidR="008A165D" w:rsidRPr="005C5AC4">
        <w:rPr>
          <w:rFonts w:ascii="Times New Roman" w:hAnsi="Times New Roman" w:cs="Times New Roman"/>
          <w:color w:val="000000" w:themeColor="text1"/>
          <w:sz w:val="24"/>
          <w:szCs w:val="24"/>
          <w:shd w:val="clear" w:color="auto" w:fill="FFFFFF"/>
          <w:lang w:val="ro-RO"/>
        </w:rPr>
        <w:t>conform Recomandării Comisiei Europene nr. 4.885 final din data de 14.07.2020 privind condiționarea acordării sprijinului financiar public de lipsa unei legături cu jurisdicțiile necooperante în scopuri fiscale, condiționează acordarea sprijinului financiar de lipsa legăturilor între jurisdicțiile necooperatiste</w:t>
      </w:r>
      <w:r w:rsidR="00E867E7" w:rsidRPr="005C5AC4">
        <w:rPr>
          <w:rFonts w:ascii="Times New Roman" w:hAnsi="Times New Roman" w:cs="Times New Roman"/>
          <w:color w:val="000000" w:themeColor="text1"/>
          <w:sz w:val="24"/>
          <w:szCs w:val="24"/>
          <w:shd w:val="clear" w:color="auto" w:fill="FFFFFF"/>
          <w:lang w:val="ro-RO"/>
        </w:rPr>
        <w:t>;</w:t>
      </w:r>
    </w:p>
    <w:p w14:paraId="504886A8" w14:textId="77777777" w:rsidR="00776B65" w:rsidRPr="005C5AC4" w:rsidRDefault="00742D4B" w:rsidP="002B719E">
      <w:pPr>
        <w:pStyle w:val="ListParagraph"/>
        <w:numPr>
          <w:ilvl w:val="0"/>
          <w:numId w:val="57"/>
        </w:numPr>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color w:val="000000" w:themeColor="text1"/>
          <w:sz w:val="24"/>
          <w:szCs w:val="24"/>
          <w:lang w:val="ro-RO"/>
        </w:rPr>
        <w:t xml:space="preserve">nu este controlat, direct sau indirect, de către acţionarii din jurisdicţiile care figurează pe lista Uniunii Europene a jurisdicţiilor necooperante, în funcţie de beneficiarul real, astfel cum este definită în art. 3 pct. 6 din </w:t>
      </w:r>
      <w:hyperlink r:id="rId9" w:history="1">
        <w:r w:rsidRPr="005C5AC4">
          <w:rPr>
            <w:rFonts w:ascii="Times New Roman" w:hAnsi="Times New Roman" w:cs="Times New Roman"/>
            <w:color w:val="000000" w:themeColor="text1"/>
            <w:sz w:val="24"/>
            <w:szCs w:val="24"/>
            <w:lang w:val="ro-RO"/>
          </w:rPr>
          <w:t>Directiva (UE) 2015/849</w:t>
        </w:r>
      </w:hyperlink>
      <w:r w:rsidRPr="005C5AC4">
        <w:rPr>
          <w:rFonts w:ascii="Times New Roman" w:hAnsi="Times New Roman" w:cs="Times New Roman"/>
          <w:color w:val="000000" w:themeColor="text1"/>
          <w:sz w:val="24"/>
          <w:szCs w:val="24"/>
          <w:lang w:val="ro-RO"/>
        </w:rPr>
        <w:t xml:space="preserve"> a Parlamentului European şi a Consiliului din 20 mai 2015 privind prevenirea utilizării sistemului financiar în scopul spălării banilor sau finanţării terorismului, de modificare a </w:t>
      </w:r>
      <w:hyperlink r:id="rId10" w:history="1">
        <w:r w:rsidRPr="005C5AC4">
          <w:rPr>
            <w:rFonts w:ascii="Times New Roman" w:hAnsi="Times New Roman" w:cs="Times New Roman"/>
            <w:color w:val="000000" w:themeColor="text1"/>
            <w:sz w:val="24"/>
            <w:szCs w:val="24"/>
            <w:lang w:val="ro-RO"/>
          </w:rPr>
          <w:t>Regulamentului (UE) nr. 648/2012</w:t>
        </w:r>
      </w:hyperlink>
      <w:r w:rsidRPr="005C5AC4">
        <w:rPr>
          <w:rFonts w:ascii="Times New Roman" w:hAnsi="Times New Roman" w:cs="Times New Roman"/>
          <w:color w:val="000000" w:themeColor="text1"/>
          <w:sz w:val="24"/>
          <w:szCs w:val="24"/>
          <w:lang w:val="ro-RO"/>
        </w:rPr>
        <w:t xml:space="preserve"> al Parlamentului European şi al Consiliului şi de abrogare a </w:t>
      </w:r>
      <w:hyperlink r:id="rId11" w:history="1">
        <w:r w:rsidRPr="005C5AC4">
          <w:rPr>
            <w:rFonts w:ascii="Times New Roman" w:hAnsi="Times New Roman" w:cs="Times New Roman"/>
            <w:color w:val="000000" w:themeColor="text1"/>
            <w:sz w:val="24"/>
            <w:szCs w:val="24"/>
            <w:lang w:val="ro-RO"/>
          </w:rPr>
          <w:t>Directivei 2005/60/CE</w:t>
        </w:r>
      </w:hyperlink>
      <w:r w:rsidRPr="005C5AC4">
        <w:rPr>
          <w:rFonts w:ascii="Times New Roman" w:hAnsi="Times New Roman" w:cs="Times New Roman"/>
          <w:color w:val="000000" w:themeColor="text1"/>
          <w:sz w:val="24"/>
          <w:szCs w:val="24"/>
          <w:lang w:val="ro-RO"/>
        </w:rPr>
        <w:t xml:space="preserve"> a Parlamentului European şi a Consiliului şi a </w:t>
      </w:r>
      <w:hyperlink r:id="rId12" w:history="1">
        <w:r w:rsidRPr="005C5AC4">
          <w:rPr>
            <w:rFonts w:ascii="Times New Roman" w:hAnsi="Times New Roman" w:cs="Times New Roman"/>
            <w:color w:val="000000" w:themeColor="text1"/>
            <w:sz w:val="24"/>
            <w:szCs w:val="24"/>
            <w:lang w:val="ro-RO"/>
          </w:rPr>
          <w:t>Directivei 2006/70/CE</w:t>
        </w:r>
      </w:hyperlink>
      <w:r w:rsidRPr="005C5AC4">
        <w:rPr>
          <w:rFonts w:ascii="Times New Roman" w:hAnsi="Times New Roman" w:cs="Times New Roman"/>
          <w:color w:val="000000" w:themeColor="text1"/>
          <w:sz w:val="24"/>
          <w:szCs w:val="24"/>
          <w:lang w:val="ro-RO"/>
        </w:rPr>
        <w:t xml:space="preserve"> a Comisiei;</w:t>
      </w:r>
      <w:r w:rsidR="0049572F" w:rsidRPr="005C5AC4">
        <w:rPr>
          <w:rFonts w:ascii="Times New Roman" w:hAnsi="Times New Roman" w:cs="Times New Roman"/>
          <w:color w:val="000000" w:themeColor="text1"/>
          <w:sz w:val="24"/>
          <w:szCs w:val="24"/>
          <w:shd w:val="clear" w:color="auto" w:fill="FFFFFF"/>
          <w:lang w:val="ro-RO"/>
        </w:rPr>
        <w:t xml:space="preserve"> </w:t>
      </w:r>
    </w:p>
    <w:p w14:paraId="0962C92E" w14:textId="2C124976" w:rsidR="00776B65" w:rsidRPr="005C5AC4" w:rsidRDefault="006D4E74" w:rsidP="002B719E">
      <w:pPr>
        <w:pStyle w:val="ListParagraph"/>
        <w:numPr>
          <w:ilvl w:val="0"/>
          <w:numId w:val="57"/>
        </w:num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declară că vor respecta obligaţiile prevăzute în PNRR pentru implementarea principiului „Do No Significant Harm” (DNSH) (“A nu prejudicia în mod semnificativ”), astfel cum este prevăzut la </w:t>
      </w:r>
      <w:r w:rsidR="00E867E7" w:rsidRPr="005C5AC4">
        <w:rPr>
          <w:rFonts w:ascii="Times New Roman" w:hAnsi="Times New Roman" w:cs="Times New Roman"/>
          <w:color w:val="000000" w:themeColor="text1"/>
          <w:sz w:val="24"/>
          <w:szCs w:val="24"/>
          <w:lang w:val="ro-RO"/>
        </w:rPr>
        <w:t xml:space="preserve">art. </w:t>
      </w:r>
      <w:r w:rsidRPr="005C5AC4">
        <w:rPr>
          <w:rFonts w:ascii="Times New Roman" w:hAnsi="Times New Roman" w:cs="Times New Roman"/>
          <w:color w:val="000000" w:themeColor="text1"/>
          <w:sz w:val="24"/>
          <w:szCs w:val="24"/>
          <w:lang w:val="ro-RO"/>
        </w:rPr>
        <w:t xml:space="preserve">17 din Regulamentul (UE) 2020/852 privind instituirea unui cadru care să faciliteze investițiile durabile, pe toată perioada de implementare a proiectului. Modelul </w:t>
      </w:r>
      <w:r w:rsidR="00E867E7" w:rsidRPr="005C5AC4">
        <w:rPr>
          <w:rFonts w:ascii="Times New Roman" w:hAnsi="Times New Roman" w:cs="Times New Roman"/>
          <w:color w:val="000000" w:themeColor="text1"/>
          <w:sz w:val="24"/>
          <w:szCs w:val="24"/>
          <w:lang w:val="ro-RO"/>
        </w:rPr>
        <w:t xml:space="preserve">declarației </w:t>
      </w:r>
      <w:r w:rsidRPr="005C5AC4">
        <w:rPr>
          <w:rFonts w:ascii="Times New Roman" w:hAnsi="Times New Roman" w:cs="Times New Roman"/>
          <w:color w:val="000000" w:themeColor="text1"/>
          <w:sz w:val="24"/>
          <w:szCs w:val="24"/>
          <w:lang w:val="ro-RO"/>
        </w:rPr>
        <w:t xml:space="preserve">privind respectarea aplicării principiului DNSH este prevăzut în </w:t>
      </w:r>
      <w:r w:rsidR="00E867E7" w:rsidRPr="005C5AC4">
        <w:rPr>
          <w:rFonts w:ascii="Times New Roman" w:hAnsi="Times New Roman" w:cs="Times New Roman"/>
          <w:color w:val="000000" w:themeColor="text1"/>
          <w:sz w:val="24"/>
          <w:szCs w:val="24"/>
          <w:lang w:val="ro-RO"/>
        </w:rPr>
        <w:t xml:space="preserve">ghidul </w:t>
      </w:r>
      <w:r w:rsidRPr="005C5AC4">
        <w:rPr>
          <w:rFonts w:ascii="Times New Roman" w:hAnsi="Times New Roman" w:cs="Times New Roman"/>
          <w:color w:val="000000" w:themeColor="text1"/>
          <w:sz w:val="24"/>
          <w:szCs w:val="24"/>
          <w:lang w:val="ro-RO"/>
        </w:rPr>
        <w:t>de finanțare.</w:t>
      </w:r>
    </w:p>
    <w:p w14:paraId="2DCC9DA3" w14:textId="5498F222" w:rsidR="00B81333" w:rsidRPr="005C5AC4" w:rsidRDefault="00E867E7" w:rsidP="002B719E">
      <w:pPr>
        <w:pStyle w:val="ListParagraph"/>
        <w:numPr>
          <w:ilvl w:val="0"/>
          <w:numId w:val="57"/>
        </w:numPr>
        <w:spacing w:line="276" w:lineRule="auto"/>
        <w:jc w:val="both"/>
        <w:rPr>
          <w:rStyle w:val="slitbdy"/>
          <w:rFonts w:ascii="Times New Roman" w:hAnsi="Times New Roman" w:cs="Times New Roman"/>
          <w:bCs/>
          <w:color w:val="000000" w:themeColor="text1"/>
          <w:sz w:val="24"/>
          <w:szCs w:val="24"/>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u</w:t>
      </w:r>
      <w:r w:rsidR="00B8133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n solicitant poate depune o singură cerere de finanțare în cadrul prezentei scheme.</w:t>
      </w:r>
    </w:p>
    <w:p w14:paraId="1DC84B56" w14:textId="77777777" w:rsidR="007341BA" w:rsidRPr="005C5AC4" w:rsidRDefault="007341BA"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321A25" w:rsidRPr="005C5AC4">
        <w:rPr>
          <w:rFonts w:ascii="Times New Roman" w:hAnsi="Times New Roman" w:cs="Times New Roman"/>
          <w:b/>
          <w:bCs/>
          <w:color w:val="000000" w:themeColor="text1"/>
          <w:sz w:val="24"/>
          <w:szCs w:val="24"/>
          <w:lang w:val="ro-RO"/>
        </w:rPr>
        <w:t>1</w:t>
      </w:r>
      <w:r w:rsidR="008279E1" w:rsidRPr="005C5AC4">
        <w:rPr>
          <w:rFonts w:ascii="Times New Roman" w:hAnsi="Times New Roman" w:cs="Times New Roman"/>
          <w:b/>
          <w:bCs/>
          <w:color w:val="000000" w:themeColor="text1"/>
          <w:sz w:val="24"/>
          <w:szCs w:val="24"/>
          <w:lang w:val="ro-RO"/>
        </w:rPr>
        <w:t>1</w:t>
      </w:r>
      <w:r w:rsidRPr="005C5AC4">
        <w:rPr>
          <w:rFonts w:ascii="Times New Roman" w:hAnsi="Times New Roman" w:cs="Times New Roman"/>
          <w:b/>
          <w:bCs/>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 </w:t>
      </w:r>
      <w:bookmarkStart w:id="15" w:name="_Hlk142493630"/>
      <w:r w:rsidRPr="005C5AC4">
        <w:rPr>
          <w:rFonts w:ascii="Times New Roman" w:hAnsi="Times New Roman" w:cs="Times New Roman"/>
          <w:color w:val="000000" w:themeColor="text1"/>
          <w:sz w:val="24"/>
          <w:szCs w:val="24"/>
          <w:lang w:val="ro-RO"/>
        </w:rPr>
        <w:t xml:space="preserve">În cadrul </w:t>
      </w:r>
      <w:r w:rsidR="00321A25" w:rsidRPr="005C5AC4">
        <w:rPr>
          <w:rFonts w:ascii="Times New Roman" w:hAnsi="Times New Roman" w:cs="Times New Roman"/>
          <w:color w:val="000000" w:themeColor="text1"/>
          <w:sz w:val="24"/>
          <w:szCs w:val="24"/>
          <w:lang w:val="ro-RO"/>
        </w:rPr>
        <w:t>prezentei scheme</w:t>
      </w:r>
      <w:r w:rsidRPr="005C5AC4">
        <w:rPr>
          <w:rFonts w:ascii="Times New Roman" w:hAnsi="Times New Roman" w:cs="Times New Roman"/>
          <w:color w:val="000000" w:themeColor="text1"/>
          <w:sz w:val="24"/>
          <w:szCs w:val="24"/>
          <w:lang w:val="ro-RO"/>
        </w:rPr>
        <w:t xml:space="preserve"> sunt eligibile următoarele costuri:</w:t>
      </w:r>
    </w:p>
    <w:p w14:paraId="27FEE2E8" w14:textId="0A8DDA05" w:rsidR="007341BA" w:rsidRPr="005C5AC4" w:rsidRDefault="007341BA"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a) toate serviciile, materialele și lucrările necesare instalării și conducerii plantației până la atingerea stării de masiv</w:t>
      </w:r>
      <w:r w:rsidR="0022741B" w:rsidRPr="005C5AC4">
        <w:rPr>
          <w:rFonts w:ascii="Times New Roman" w:hAnsi="Times New Roman" w:cs="Times New Roman"/>
          <w:color w:val="000000" w:themeColor="text1"/>
          <w:sz w:val="24"/>
          <w:szCs w:val="24"/>
          <w:lang w:val="ro-RO"/>
        </w:rPr>
        <w:t xml:space="preserve">, fără însă a se depăși termenul de aplicare a schemei, prevăzut la art. </w:t>
      </w:r>
      <w:r w:rsidR="00ED498D" w:rsidRPr="005C5AC4">
        <w:rPr>
          <w:rFonts w:ascii="Times New Roman" w:hAnsi="Times New Roman" w:cs="Times New Roman"/>
          <w:color w:val="000000" w:themeColor="text1"/>
          <w:sz w:val="24"/>
          <w:szCs w:val="24"/>
          <w:lang w:val="ro-RO"/>
        </w:rPr>
        <w:t>13</w:t>
      </w:r>
      <w:r w:rsidR="00BB2BFC" w:rsidRPr="005C5AC4">
        <w:rPr>
          <w:rFonts w:ascii="Times New Roman" w:hAnsi="Times New Roman" w:cs="Times New Roman"/>
          <w:color w:val="000000" w:themeColor="text1"/>
          <w:sz w:val="24"/>
          <w:szCs w:val="24"/>
          <w:lang w:val="ro-RO"/>
        </w:rPr>
        <w:t xml:space="preserve"> alin. (1)</w:t>
      </w:r>
      <w:r w:rsidRPr="005C5AC4">
        <w:rPr>
          <w:rFonts w:ascii="Times New Roman" w:hAnsi="Times New Roman" w:cs="Times New Roman"/>
          <w:color w:val="000000" w:themeColor="text1"/>
          <w:sz w:val="24"/>
          <w:szCs w:val="24"/>
          <w:lang w:val="ro-RO"/>
        </w:rPr>
        <w:t xml:space="preserve">, respectiv pregătirea terenului </w:t>
      </w:r>
      <w:r w:rsidR="0022741B" w:rsidRPr="005C5AC4">
        <w:rPr>
          <w:rFonts w:ascii="Times New Roman" w:hAnsi="Times New Roman" w:cs="Times New Roman"/>
          <w:color w:val="000000" w:themeColor="text1"/>
          <w:sz w:val="24"/>
          <w:szCs w:val="24"/>
          <w:lang w:val="ro-RO"/>
        </w:rPr>
        <w:t xml:space="preserve">și solului </w:t>
      </w:r>
      <w:r w:rsidRPr="005C5AC4">
        <w:rPr>
          <w:rFonts w:ascii="Times New Roman" w:hAnsi="Times New Roman" w:cs="Times New Roman"/>
          <w:color w:val="000000" w:themeColor="text1"/>
          <w:sz w:val="24"/>
          <w:szCs w:val="24"/>
          <w:lang w:val="ro-RO"/>
        </w:rPr>
        <w:t xml:space="preserve">pentru plantare, </w:t>
      </w:r>
      <w:r w:rsidR="00192F5C" w:rsidRPr="005C5AC4">
        <w:rPr>
          <w:rFonts w:ascii="Times New Roman" w:hAnsi="Times New Roman" w:cs="Times New Roman"/>
          <w:color w:val="000000" w:themeColor="text1"/>
          <w:sz w:val="24"/>
          <w:szCs w:val="24"/>
          <w:lang w:val="ro-RO"/>
        </w:rPr>
        <w:t xml:space="preserve">plantarea </w:t>
      </w:r>
      <w:r w:rsidRPr="005C5AC4">
        <w:rPr>
          <w:rFonts w:ascii="Times New Roman" w:hAnsi="Times New Roman" w:cs="Times New Roman"/>
          <w:color w:val="000000" w:themeColor="text1"/>
          <w:sz w:val="24"/>
          <w:szCs w:val="24"/>
          <w:lang w:val="ro-RO"/>
        </w:rPr>
        <w:t xml:space="preserve">propriu-zisă, întreținerea plantațiilor, </w:t>
      </w:r>
      <w:r w:rsidR="0022741B" w:rsidRPr="005C5AC4">
        <w:rPr>
          <w:rFonts w:ascii="Times New Roman" w:hAnsi="Times New Roman" w:cs="Times New Roman"/>
          <w:color w:val="000000" w:themeColor="text1"/>
          <w:sz w:val="24"/>
          <w:szCs w:val="24"/>
          <w:lang w:val="ro-RO"/>
        </w:rPr>
        <w:t xml:space="preserve">efectuarea controlului anual al regenerărilor, </w:t>
      </w:r>
      <w:r w:rsidRPr="005C5AC4">
        <w:rPr>
          <w:rFonts w:ascii="Times New Roman" w:hAnsi="Times New Roman" w:cs="Times New Roman"/>
          <w:color w:val="000000" w:themeColor="text1"/>
          <w:sz w:val="24"/>
          <w:szCs w:val="24"/>
          <w:lang w:val="ro-RO"/>
        </w:rPr>
        <w:t xml:space="preserve">precum și serviciile de asistență tehnică prestate de personalul silvic pentru plantația respectivă, </w:t>
      </w:r>
      <w:r w:rsidR="00E55247" w:rsidRPr="005C5AC4">
        <w:rPr>
          <w:rFonts w:ascii="Times New Roman" w:hAnsi="Times New Roman" w:cs="Times New Roman"/>
          <w:color w:val="000000" w:themeColor="text1"/>
          <w:sz w:val="24"/>
          <w:szCs w:val="24"/>
          <w:lang w:val="ro-RO"/>
        </w:rPr>
        <w:t>dacă acestea</w:t>
      </w:r>
      <w:r w:rsidRPr="005C5AC4">
        <w:rPr>
          <w:rFonts w:ascii="Times New Roman" w:hAnsi="Times New Roman" w:cs="Times New Roman"/>
          <w:color w:val="000000" w:themeColor="text1"/>
          <w:sz w:val="24"/>
          <w:szCs w:val="24"/>
          <w:lang w:val="ro-RO"/>
        </w:rPr>
        <w:t xml:space="preserve"> sunt cuprinse în devizul de execuție</w:t>
      </w:r>
      <w:r w:rsidR="00E867E7" w:rsidRPr="005C5AC4">
        <w:rPr>
          <w:rFonts w:ascii="Times New Roman" w:hAnsi="Times New Roman" w:cs="Times New Roman"/>
          <w:color w:val="000000" w:themeColor="text1"/>
          <w:sz w:val="24"/>
          <w:szCs w:val="24"/>
          <w:lang w:val="ro-RO"/>
        </w:rPr>
        <w:t>;</w:t>
      </w:r>
    </w:p>
    <w:p w14:paraId="7853AEC0" w14:textId="77777777" w:rsidR="007341BA" w:rsidRPr="005C5AC4" w:rsidRDefault="007341BA"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b) costurile pentru refacere</w:t>
      </w:r>
      <w:r w:rsidR="00A17DB2" w:rsidRPr="005C5AC4">
        <w:rPr>
          <w:rFonts w:ascii="Times New Roman" w:hAnsi="Times New Roman" w:cs="Times New Roman"/>
          <w:color w:val="000000" w:themeColor="text1"/>
          <w:sz w:val="24"/>
          <w:szCs w:val="24"/>
          <w:lang w:val="ro-RO"/>
        </w:rPr>
        <w:t>a plantației</w:t>
      </w:r>
      <w:r w:rsidRPr="005C5AC4">
        <w:rPr>
          <w:rFonts w:ascii="Times New Roman" w:hAnsi="Times New Roman" w:cs="Times New Roman"/>
          <w:color w:val="000000" w:themeColor="text1"/>
          <w:sz w:val="24"/>
          <w:szCs w:val="24"/>
          <w:lang w:val="ro-RO"/>
        </w:rPr>
        <w:t xml:space="preserve">, în cazul manifestării unor evenimente produse de incendii forestiere, fenomene meteorologice nefavorabile care pot fi asimilate unei calamități naturale, de infestări </w:t>
      </w:r>
      <w:r w:rsidRPr="005C5AC4">
        <w:rPr>
          <w:rFonts w:ascii="Times New Roman" w:hAnsi="Times New Roman" w:cs="Times New Roman"/>
          <w:color w:val="000000" w:themeColor="text1"/>
          <w:sz w:val="24"/>
          <w:szCs w:val="24"/>
          <w:lang w:val="ro-RO"/>
        </w:rPr>
        <w:lastRenderedPageBreak/>
        <w:t xml:space="preserve">ale plantelor cu organisme dăunătoare și de evenimente catastrofale, constatate conform prevederilor legale de către autoritățile publice desemnate, care au afectat plantația după instalare, egale cu valoarea proporțională a pierderilor constatate din valoarea lucrărilor de înființare și îngrijire a plantației, efectuate și recepționate până la momentul producerii evenimentului generator al pagubei. </w:t>
      </w:r>
    </w:p>
    <w:bookmarkEnd w:id="14"/>
    <w:bookmarkEnd w:id="15"/>
    <w:p w14:paraId="3D63FF1A" w14:textId="47B6BAAD" w:rsidR="000E1701" w:rsidRPr="005C5AC4" w:rsidRDefault="000C14DC" w:rsidP="002671AC">
      <w:pPr>
        <w:tabs>
          <w:tab w:val="left" w:pos="851"/>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522F0E" w:rsidRPr="005C5AC4">
        <w:rPr>
          <w:rFonts w:ascii="Times New Roman" w:hAnsi="Times New Roman" w:cs="Times New Roman"/>
          <w:b/>
          <w:bCs/>
          <w:color w:val="000000" w:themeColor="text1"/>
          <w:sz w:val="24"/>
          <w:szCs w:val="24"/>
          <w:lang w:val="ro-RO"/>
        </w:rPr>
        <w:t>1</w:t>
      </w:r>
      <w:r w:rsidR="00BF5B30" w:rsidRPr="005C5AC4">
        <w:rPr>
          <w:rFonts w:ascii="Times New Roman" w:hAnsi="Times New Roman" w:cs="Times New Roman"/>
          <w:b/>
          <w:bCs/>
          <w:color w:val="000000" w:themeColor="text1"/>
          <w:sz w:val="24"/>
          <w:szCs w:val="24"/>
          <w:lang w:val="ro-RO"/>
        </w:rPr>
        <w:t>2</w:t>
      </w:r>
      <w:r w:rsidR="00522F0E" w:rsidRPr="005C5AC4">
        <w:rPr>
          <w:rFonts w:ascii="Times New Roman" w:hAnsi="Times New Roman" w:cs="Times New Roman"/>
          <w:b/>
          <w:bCs/>
          <w:color w:val="000000" w:themeColor="text1"/>
          <w:sz w:val="24"/>
          <w:szCs w:val="24"/>
          <w:lang w:val="ro-RO"/>
        </w:rPr>
        <w:t xml:space="preserve"> </w:t>
      </w:r>
      <w:r w:rsidRPr="005C5AC4">
        <w:rPr>
          <w:rFonts w:ascii="Times New Roman" w:hAnsi="Times New Roman" w:cs="Times New Roman"/>
          <w:b/>
          <w:b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Pentru îndeplinirea condițiilor de eligibilitate, administrator</w:t>
      </w:r>
      <w:r w:rsidR="0022741B" w:rsidRPr="005C5AC4">
        <w:rPr>
          <w:rFonts w:ascii="Times New Roman" w:hAnsi="Times New Roman" w:cs="Times New Roman"/>
          <w:bCs/>
          <w:color w:val="000000" w:themeColor="text1"/>
          <w:sz w:val="24"/>
          <w:szCs w:val="24"/>
          <w:lang w:val="ro-RO"/>
        </w:rPr>
        <w:t>ul</w:t>
      </w:r>
      <w:r w:rsidRPr="005C5AC4">
        <w:rPr>
          <w:rFonts w:ascii="Times New Roman" w:hAnsi="Times New Roman" w:cs="Times New Roman"/>
          <w:bCs/>
          <w:color w:val="000000" w:themeColor="text1"/>
          <w:sz w:val="24"/>
          <w:szCs w:val="24"/>
          <w:lang w:val="ro-RO"/>
        </w:rPr>
        <w:t xml:space="preserve"> schemei verifică dacă solicitantul se încadrează în categoria de beneficiari eligibili, în conformitate cu prevederile art. </w:t>
      </w:r>
      <w:r w:rsidR="00ED498D" w:rsidRPr="005C5AC4">
        <w:rPr>
          <w:rFonts w:ascii="Times New Roman" w:hAnsi="Times New Roman" w:cs="Times New Roman"/>
          <w:bCs/>
          <w:color w:val="000000" w:themeColor="text1"/>
          <w:sz w:val="24"/>
          <w:szCs w:val="24"/>
          <w:lang w:val="ro-RO"/>
        </w:rPr>
        <w:t>10</w:t>
      </w:r>
      <w:r w:rsidR="00C378C4" w:rsidRPr="005C5AC4">
        <w:rPr>
          <w:rFonts w:ascii="Times New Roman" w:hAnsi="Times New Roman" w:cs="Times New Roman"/>
          <w:bCs/>
          <w:color w:val="000000" w:themeColor="text1"/>
          <w:sz w:val="24"/>
          <w:szCs w:val="24"/>
          <w:lang w:val="ro-RO"/>
        </w:rPr>
        <w:t xml:space="preserve">, </w:t>
      </w:r>
      <w:r w:rsidR="00B4776A" w:rsidRPr="005C5AC4">
        <w:rPr>
          <w:rFonts w:ascii="Times New Roman" w:hAnsi="Times New Roman" w:cs="Times New Roman"/>
          <w:bCs/>
          <w:color w:val="000000" w:themeColor="text1"/>
          <w:sz w:val="24"/>
          <w:szCs w:val="24"/>
          <w:lang w:val="ro-RO"/>
        </w:rPr>
        <w:t xml:space="preserve">așa cum </w:t>
      </w:r>
      <w:r w:rsidR="00E867E7" w:rsidRPr="005C5AC4">
        <w:rPr>
          <w:rFonts w:ascii="Times New Roman" w:hAnsi="Times New Roman" w:cs="Times New Roman"/>
          <w:bCs/>
          <w:color w:val="000000" w:themeColor="text1"/>
          <w:sz w:val="24"/>
          <w:szCs w:val="24"/>
          <w:lang w:val="ro-RO"/>
        </w:rPr>
        <w:t>este</w:t>
      </w:r>
      <w:r w:rsidR="00B4776A" w:rsidRPr="005C5AC4">
        <w:rPr>
          <w:rFonts w:ascii="Times New Roman" w:hAnsi="Times New Roman" w:cs="Times New Roman"/>
          <w:bCs/>
          <w:color w:val="000000" w:themeColor="text1"/>
          <w:sz w:val="24"/>
          <w:szCs w:val="24"/>
          <w:lang w:val="ro-RO"/>
        </w:rPr>
        <w:t xml:space="preserve"> detaliat în ghidul de finanțare.</w:t>
      </w:r>
    </w:p>
    <w:p w14:paraId="403E4BF5" w14:textId="77777777" w:rsidR="00C378C4" w:rsidRPr="005C5AC4" w:rsidRDefault="00C378C4" w:rsidP="000372AD">
      <w:pPr>
        <w:tabs>
          <w:tab w:val="left" w:pos="851"/>
        </w:tabs>
        <w:spacing w:line="276" w:lineRule="auto"/>
        <w:ind w:left="-142"/>
        <w:jc w:val="both"/>
        <w:rPr>
          <w:rFonts w:ascii="Times New Roman" w:hAnsi="Times New Roman" w:cs="Times New Roman"/>
          <w:b/>
          <w:color w:val="000000" w:themeColor="text1"/>
          <w:sz w:val="24"/>
          <w:szCs w:val="24"/>
          <w:lang w:val="ro-RO"/>
        </w:rPr>
      </w:pPr>
    </w:p>
    <w:p w14:paraId="30F4C2BB" w14:textId="77777777" w:rsidR="000E1D04" w:rsidRPr="005C5AC4" w:rsidRDefault="00766449"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CAPITOLUL VI</w:t>
      </w:r>
      <w:r w:rsidR="0058022F" w:rsidRPr="005C5AC4">
        <w:rPr>
          <w:rFonts w:ascii="Times New Roman" w:hAnsi="Times New Roman" w:cs="Times New Roman"/>
          <w:b/>
          <w:bCs/>
          <w:color w:val="000000" w:themeColor="text1"/>
          <w:sz w:val="24"/>
          <w:szCs w:val="24"/>
          <w:lang w:val="ro-RO"/>
        </w:rPr>
        <w:t>I</w:t>
      </w:r>
      <w:r w:rsidR="006A259F" w:rsidRPr="005C5AC4">
        <w:rPr>
          <w:rFonts w:ascii="Times New Roman" w:hAnsi="Times New Roman" w:cs="Times New Roman"/>
          <w:b/>
          <w:bCs/>
          <w:color w:val="000000" w:themeColor="text1"/>
          <w:sz w:val="24"/>
          <w:szCs w:val="24"/>
          <w:lang w:val="ro-RO"/>
        </w:rPr>
        <w:t>I</w:t>
      </w:r>
    </w:p>
    <w:p w14:paraId="38DF59C6" w14:textId="6E07B75E" w:rsidR="00DA4858" w:rsidRPr="005C5AC4" w:rsidRDefault="00F21217"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Durata </w:t>
      </w:r>
      <w:r w:rsidR="00DA4858" w:rsidRPr="005C5AC4">
        <w:rPr>
          <w:rFonts w:ascii="Times New Roman" w:hAnsi="Times New Roman" w:cs="Times New Roman"/>
          <w:b/>
          <w:bCs/>
          <w:color w:val="000000" w:themeColor="text1"/>
          <w:sz w:val="24"/>
          <w:szCs w:val="24"/>
          <w:lang w:val="ro-RO"/>
        </w:rPr>
        <w:t>și bugetul schemei</w:t>
      </w:r>
    </w:p>
    <w:p w14:paraId="39127853" w14:textId="77777777" w:rsidR="006F57F0" w:rsidRPr="005C5AC4" w:rsidRDefault="006F57F0"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6B83D299" w14:textId="371D3615" w:rsidR="00DA4858" w:rsidRPr="005C5AC4" w:rsidRDefault="00F52CCE" w:rsidP="000372AD">
      <w:pPr>
        <w:tabs>
          <w:tab w:val="left" w:pos="4212"/>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
          <w:color w:val="000000" w:themeColor="text1"/>
          <w:sz w:val="24"/>
          <w:szCs w:val="24"/>
          <w:lang w:val="ro-RO"/>
        </w:rPr>
        <w:t>Art.</w:t>
      </w:r>
      <w:r w:rsidR="00DA4858" w:rsidRPr="005C5AC4">
        <w:rPr>
          <w:rFonts w:ascii="Times New Roman" w:hAnsi="Times New Roman" w:cs="Times New Roman"/>
          <w:b/>
          <w:color w:val="000000" w:themeColor="text1"/>
          <w:sz w:val="24"/>
          <w:szCs w:val="24"/>
          <w:lang w:val="ro-RO"/>
        </w:rPr>
        <w:t xml:space="preserve"> </w:t>
      </w:r>
      <w:r w:rsidR="00522F0E" w:rsidRPr="005C5AC4">
        <w:rPr>
          <w:rFonts w:ascii="Times New Roman" w:hAnsi="Times New Roman" w:cs="Times New Roman"/>
          <w:b/>
          <w:color w:val="000000" w:themeColor="text1"/>
          <w:sz w:val="24"/>
          <w:szCs w:val="24"/>
          <w:lang w:val="ro-RO"/>
        </w:rPr>
        <w:t>1</w:t>
      </w:r>
      <w:r w:rsidR="00BF5B30" w:rsidRPr="005C5AC4">
        <w:rPr>
          <w:rFonts w:ascii="Times New Roman" w:hAnsi="Times New Roman" w:cs="Times New Roman"/>
          <w:b/>
          <w:color w:val="000000" w:themeColor="text1"/>
          <w:sz w:val="24"/>
          <w:szCs w:val="24"/>
          <w:lang w:val="ro-RO"/>
        </w:rPr>
        <w:t>3</w:t>
      </w:r>
      <w:r w:rsidR="00522F0E" w:rsidRPr="005C5AC4">
        <w:rPr>
          <w:rFonts w:ascii="Times New Roman" w:hAnsi="Times New Roman" w:cs="Times New Roman"/>
          <w:bCs/>
          <w:color w:val="000000" w:themeColor="text1"/>
          <w:sz w:val="24"/>
          <w:szCs w:val="24"/>
          <w:lang w:val="ro-RO"/>
        </w:rPr>
        <w:t xml:space="preserve"> </w:t>
      </w:r>
      <w:r w:rsidR="006F57F0" w:rsidRPr="005C5AC4">
        <w:rPr>
          <w:rFonts w:ascii="Times New Roman" w:hAnsi="Times New Roman" w:cs="Times New Roman"/>
          <w:bCs/>
          <w:color w:val="000000" w:themeColor="text1"/>
          <w:sz w:val="24"/>
          <w:szCs w:val="24"/>
          <w:lang w:val="ro-RO"/>
        </w:rPr>
        <w:t xml:space="preserve">- </w:t>
      </w:r>
      <w:r w:rsidR="00E33222" w:rsidRPr="005C5AC4">
        <w:rPr>
          <w:rFonts w:ascii="Times New Roman" w:hAnsi="Times New Roman" w:cs="Times New Roman"/>
          <w:bCs/>
          <w:color w:val="000000" w:themeColor="text1"/>
          <w:sz w:val="24"/>
          <w:szCs w:val="24"/>
          <w:lang w:val="ro-RO"/>
        </w:rPr>
        <w:t>(1)</w:t>
      </w:r>
      <w:bookmarkStart w:id="16" w:name="_Hlk142493732"/>
      <w:r w:rsidR="002671AC" w:rsidRPr="005C5AC4">
        <w:rPr>
          <w:rFonts w:ascii="Times New Roman" w:hAnsi="Times New Roman" w:cs="Times New Roman"/>
          <w:bCs/>
          <w:color w:val="000000" w:themeColor="text1"/>
          <w:sz w:val="24"/>
          <w:szCs w:val="24"/>
          <w:lang w:val="ro-RO"/>
        </w:rPr>
        <w:t xml:space="preserve"> </w:t>
      </w:r>
      <w:r w:rsidR="00076D9A" w:rsidRPr="005C5AC4">
        <w:rPr>
          <w:rFonts w:ascii="Times New Roman" w:hAnsi="Times New Roman" w:cs="Times New Roman"/>
          <w:bCs/>
          <w:color w:val="000000" w:themeColor="text1"/>
          <w:sz w:val="24"/>
          <w:szCs w:val="24"/>
          <w:lang w:val="ro-RO"/>
        </w:rPr>
        <w:t xml:space="preserve">Prezenta schemă de ajutor de minimis se aplică de la data </w:t>
      </w:r>
      <w:r w:rsidR="00E867E7" w:rsidRPr="005C5AC4">
        <w:rPr>
          <w:rFonts w:ascii="Times New Roman" w:hAnsi="Times New Roman" w:cs="Times New Roman"/>
          <w:bCs/>
          <w:color w:val="000000" w:themeColor="text1"/>
          <w:sz w:val="24"/>
          <w:szCs w:val="24"/>
          <w:lang w:val="ro-RO"/>
        </w:rPr>
        <w:t>intrării în vigoare a prezentului ordin</w:t>
      </w:r>
      <w:r w:rsidR="00076D9A" w:rsidRPr="005C5AC4">
        <w:rPr>
          <w:rFonts w:ascii="Times New Roman" w:hAnsi="Times New Roman" w:cs="Times New Roman"/>
          <w:bCs/>
          <w:color w:val="000000" w:themeColor="text1"/>
          <w:sz w:val="24"/>
          <w:szCs w:val="24"/>
          <w:lang w:val="ro-RO"/>
        </w:rPr>
        <w:t xml:space="preserve">, </w:t>
      </w:r>
      <w:r w:rsidR="007E4F6B" w:rsidRPr="005C5AC4">
        <w:rPr>
          <w:rFonts w:ascii="Times New Roman" w:hAnsi="Times New Roman" w:cs="Times New Roman"/>
          <w:bCs/>
          <w:color w:val="000000" w:themeColor="text1"/>
          <w:sz w:val="24"/>
          <w:szCs w:val="24"/>
          <w:lang w:val="ro-RO"/>
        </w:rPr>
        <w:t>dar nu mai târziu de 3</w:t>
      </w:r>
      <w:r w:rsidR="0070300E" w:rsidRPr="005C5AC4">
        <w:rPr>
          <w:rFonts w:ascii="Times New Roman" w:hAnsi="Times New Roman" w:cs="Times New Roman"/>
          <w:bCs/>
          <w:color w:val="000000" w:themeColor="text1"/>
          <w:sz w:val="24"/>
          <w:szCs w:val="24"/>
          <w:lang w:val="ro-RO"/>
        </w:rPr>
        <w:t>0</w:t>
      </w:r>
      <w:r w:rsidR="007E4F6B" w:rsidRPr="005C5AC4">
        <w:rPr>
          <w:rFonts w:ascii="Times New Roman" w:hAnsi="Times New Roman" w:cs="Times New Roman"/>
          <w:bCs/>
          <w:color w:val="000000" w:themeColor="text1"/>
          <w:sz w:val="24"/>
          <w:szCs w:val="24"/>
          <w:lang w:val="ro-RO"/>
        </w:rPr>
        <w:t>.</w:t>
      </w:r>
      <w:r w:rsidR="0070300E" w:rsidRPr="005C5AC4">
        <w:rPr>
          <w:rFonts w:ascii="Times New Roman" w:hAnsi="Times New Roman" w:cs="Times New Roman"/>
          <w:bCs/>
          <w:color w:val="000000" w:themeColor="text1"/>
          <w:sz w:val="24"/>
          <w:szCs w:val="24"/>
          <w:lang w:val="ro-RO"/>
        </w:rPr>
        <w:t xml:space="preserve"> </w:t>
      </w:r>
      <w:r w:rsidR="007E4F6B" w:rsidRPr="005C5AC4">
        <w:rPr>
          <w:rFonts w:ascii="Times New Roman" w:hAnsi="Times New Roman" w:cs="Times New Roman"/>
          <w:bCs/>
          <w:color w:val="000000" w:themeColor="text1"/>
          <w:sz w:val="24"/>
          <w:szCs w:val="24"/>
          <w:lang w:val="ro-RO"/>
        </w:rPr>
        <w:t>0</w:t>
      </w:r>
      <w:r w:rsidR="0070300E" w:rsidRPr="005C5AC4">
        <w:rPr>
          <w:rFonts w:ascii="Times New Roman" w:hAnsi="Times New Roman" w:cs="Times New Roman"/>
          <w:bCs/>
          <w:color w:val="000000" w:themeColor="text1"/>
          <w:sz w:val="24"/>
          <w:szCs w:val="24"/>
          <w:lang w:val="ro-RO"/>
        </w:rPr>
        <w:t>6</w:t>
      </w:r>
      <w:r w:rsidR="007E4F6B" w:rsidRPr="005C5AC4">
        <w:rPr>
          <w:rFonts w:ascii="Times New Roman" w:hAnsi="Times New Roman" w:cs="Times New Roman"/>
          <w:bCs/>
          <w:color w:val="000000" w:themeColor="text1"/>
          <w:sz w:val="24"/>
          <w:szCs w:val="24"/>
          <w:lang w:val="ro-RO"/>
        </w:rPr>
        <w:t>.</w:t>
      </w:r>
      <w:r w:rsidR="0070300E" w:rsidRPr="005C5AC4">
        <w:rPr>
          <w:rFonts w:ascii="Times New Roman" w:hAnsi="Times New Roman" w:cs="Times New Roman"/>
          <w:bCs/>
          <w:color w:val="000000" w:themeColor="text1"/>
          <w:sz w:val="24"/>
          <w:szCs w:val="24"/>
          <w:lang w:val="ro-RO"/>
        </w:rPr>
        <w:t xml:space="preserve"> </w:t>
      </w:r>
      <w:r w:rsidR="007E4F6B" w:rsidRPr="005C5AC4">
        <w:rPr>
          <w:rFonts w:ascii="Times New Roman" w:hAnsi="Times New Roman" w:cs="Times New Roman"/>
          <w:bCs/>
          <w:color w:val="000000" w:themeColor="text1"/>
          <w:sz w:val="24"/>
          <w:szCs w:val="24"/>
          <w:lang w:val="ro-RO"/>
        </w:rPr>
        <w:t xml:space="preserve">2024, </w:t>
      </w:r>
      <w:r w:rsidR="0097410F" w:rsidRPr="005C5AC4">
        <w:rPr>
          <w:rFonts w:ascii="Times New Roman" w:hAnsi="Times New Roman" w:cs="Times New Roman"/>
          <w:bCs/>
          <w:color w:val="000000" w:themeColor="text1"/>
          <w:sz w:val="24"/>
          <w:szCs w:val="24"/>
          <w:lang w:val="ro-RO"/>
        </w:rPr>
        <w:t>urmând ca pl</w:t>
      </w:r>
      <w:r w:rsidR="00057350" w:rsidRPr="005C5AC4">
        <w:rPr>
          <w:rFonts w:ascii="Times New Roman" w:hAnsi="Times New Roman" w:cs="Times New Roman"/>
          <w:bCs/>
          <w:color w:val="000000" w:themeColor="text1"/>
          <w:sz w:val="24"/>
          <w:szCs w:val="24"/>
          <w:lang w:val="ro-RO"/>
        </w:rPr>
        <w:t xml:space="preserve">ățile aferente </w:t>
      </w:r>
      <w:r w:rsidR="0018794A" w:rsidRPr="005C5AC4">
        <w:rPr>
          <w:rFonts w:ascii="Times New Roman" w:hAnsi="Times New Roman" w:cs="Times New Roman"/>
          <w:bCs/>
          <w:color w:val="000000" w:themeColor="text1"/>
          <w:sz w:val="24"/>
          <w:szCs w:val="24"/>
          <w:lang w:val="ro-RO"/>
        </w:rPr>
        <w:t xml:space="preserve">contractelor de finanțare încheiate </w:t>
      </w:r>
      <w:r w:rsidR="00057350" w:rsidRPr="005C5AC4">
        <w:rPr>
          <w:rFonts w:ascii="Times New Roman" w:hAnsi="Times New Roman" w:cs="Times New Roman"/>
          <w:bCs/>
          <w:color w:val="000000" w:themeColor="text1"/>
          <w:sz w:val="24"/>
          <w:szCs w:val="24"/>
          <w:lang w:val="ro-RO"/>
        </w:rPr>
        <w:t>să fie efectuate până la</w:t>
      </w:r>
      <w:r w:rsidR="00076D9A" w:rsidRPr="005C5AC4">
        <w:rPr>
          <w:rFonts w:ascii="Times New Roman" w:hAnsi="Times New Roman" w:cs="Times New Roman"/>
          <w:bCs/>
          <w:color w:val="000000" w:themeColor="text1"/>
          <w:sz w:val="24"/>
          <w:szCs w:val="24"/>
          <w:lang w:val="ro-RO"/>
        </w:rPr>
        <w:t xml:space="preserve"> data de 30.06.2026.</w:t>
      </w:r>
    </w:p>
    <w:bookmarkEnd w:id="16"/>
    <w:p w14:paraId="3B333756" w14:textId="6FCDC035" w:rsidR="00E33222" w:rsidRPr="005C5AC4" w:rsidRDefault="00E33222" w:rsidP="00E33222">
      <w:pPr>
        <w:tabs>
          <w:tab w:val="left" w:pos="4212"/>
        </w:tabs>
        <w:jc w:val="both"/>
        <w:rPr>
          <w:rFonts w:ascii="Times New Roman" w:hAnsi="Times New Roman" w:cs="Times New Roman"/>
          <w:color w:val="000000" w:themeColor="text1"/>
          <w:sz w:val="24"/>
          <w:szCs w:val="24"/>
          <w:shd w:val="clear" w:color="auto" w:fill="FFFFFF"/>
          <w:lang w:val="ro-RO"/>
        </w:rPr>
      </w:pPr>
      <w:r w:rsidRPr="005C5AC4">
        <w:rPr>
          <w:rFonts w:ascii="Times New Roman" w:hAnsi="Times New Roman" w:cs="Times New Roman"/>
          <w:color w:val="000000" w:themeColor="text1"/>
          <w:sz w:val="24"/>
          <w:szCs w:val="24"/>
          <w:shd w:val="clear" w:color="auto" w:fill="FFFFFF"/>
          <w:lang w:val="ro-RO"/>
        </w:rPr>
        <w:t>(</w:t>
      </w:r>
      <w:r w:rsidR="003478C9" w:rsidRPr="005C5AC4">
        <w:rPr>
          <w:rFonts w:ascii="Times New Roman" w:hAnsi="Times New Roman" w:cs="Times New Roman"/>
          <w:color w:val="000000" w:themeColor="text1"/>
          <w:sz w:val="24"/>
          <w:szCs w:val="24"/>
          <w:shd w:val="clear" w:color="auto" w:fill="FFFFFF"/>
          <w:lang w:val="ro-RO"/>
        </w:rPr>
        <w:t>2</w:t>
      </w:r>
      <w:r w:rsidRPr="005C5AC4">
        <w:rPr>
          <w:rFonts w:ascii="Times New Roman" w:hAnsi="Times New Roman" w:cs="Times New Roman"/>
          <w:color w:val="000000" w:themeColor="text1"/>
          <w:sz w:val="24"/>
          <w:szCs w:val="24"/>
          <w:shd w:val="clear" w:color="auto" w:fill="FFFFFF"/>
          <w:lang w:val="ro-RO"/>
        </w:rPr>
        <w:t>) Având în vedere că prevederile în vigoare ale Regulamentului (UE) nr. 1</w:t>
      </w:r>
      <w:r w:rsidR="002E7993" w:rsidRPr="005C5AC4">
        <w:rPr>
          <w:rFonts w:ascii="Times New Roman" w:hAnsi="Times New Roman" w:cs="Times New Roman"/>
          <w:color w:val="000000" w:themeColor="text1"/>
          <w:sz w:val="24"/>
          <w:szCs w:val="24"/>
          <w:shd w:val="clear" w:color="auto" w:fill="FFFFFF"/>
          <w:lang w:val="ro-RO"/>
        </w:rPr>
        <w:t>.</w:t>
      </w:r>
      <w:r w:rsidRPr="005C5AC4">
        <w:rPr>
          <w:rFonts w:ascii="Times New Roman" w:hAnsi="Times New Roman" w:cs="Times New Roman"/>
          <w:color w:val="000000" w:themeColor="text1"/>
          <w:sz w:val="24"/>
          <w:szCs w:val="24"/>
          <w:shd w:val="clear" w:color="auto" w:fill="FFFFFF"/>
          <w:lang w:val="ro-RO"/>
        </w:rPr>
        <w:t>407/2013 sunt valabile până la data de 31 decembrie 2023, Ministerul Mediului, Apelor și Pădurilor, în calitate de furnizor al schemei de ajutor de minimis, se obligă să actualizeze prezenta schemă conform reglementărilor europene privind ajutorul de minimis în vigoare după data de 31 decembrie 2023 și să solicite în prealabil avizul Consiliului Concurenței asupra respectivelor modificări. Toate ajutoarele de minimis acordate, începând cu data de 1 ianuarie 2024, în baza prezentei scheme de minimis, vor respecta condițiile stabilite de reglementările europene privind ajutorul de minimis aplicabile la acel moment.</w:t>
      </w:r>
    </w:p>
    <w:p w14:paraId="36DEAC8B" w14:textId="77777777" w:rsidR="00E33222" w:rsidRPr="005C5AC4" w:rsidRDefault="00E33222" w:rsidP="000372AD">
      <w:pPr>
        <w:tabs>
          <w:tab w:val="left" w:pos="4212"/>
        </w:tabs>
        <w:spacing w:line="276" w:lineRule="auto"/>
        <w:jc w:val="both"/>
        <w:rPr>
          <w:rFonts w:ascii="Times New Roman" w:hAnsi="Times New Roman" w:cs="Times New Roman"/>
          <w:bCs/>
          <w:color w:val="000000" w:themeColor="text1"/>
          <w:sz w:val="24"/>
          <w:szCs w:val="24"/>
          <w:lang w:val="ro-RO"/>
        </w:rPr>
      </w:pPr>
    </w:p>
    <w:p w14:paraId="42E9E333" w14:textId="7C8E8F2D" w:rsidR="00B7702D" w:rsidRPr="005C5AC4" w:rsidRDefault="00D67A2D" w:rsidP="000372AD">
      <w:pPr>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
          <w:color w:val="000000" w:themeColor="text1"/>
          <w:sz w:val="24"/>
          <w:szCs w:val="24"/>
          <w:lang w:val="ro-RO"/>
        </w:rPr>
        <w:t>Art.</w:t>
      </w:r>
      <w:r w:rsidR="00DA4858" w:rsidRPr="005C5AC4">
        <w:rPr>
          <w:rFonts w:ascii="Times New Roman" w:hAnsi="Times New Roman" w:cs="Times New Roman"/>
          <w:b/>
          <w:color w:val="000000" w:themeColor="text1"/>
          <w:sz w:val="24"/>
          <w:szCs w:val="24"/>
          <w:lang w:val="ro-RO"/>
        </w:rPr>
        <w:t xml:space="preserve"> </w:t>
      </w:r>
      <w:r w:rsidR="00522F0E" w:rsidRPr="005C5AC4">
        <w:rPr>
          <w:rFonts w:ascii="Times New Roman" w:hAnsi="Times New Roman" w:cs="Times New Roman"/>
          <w:b/>
          <w:color w:val="000000" w:themeColor="text1"/>
          <w:sz w:val="24"/>
          <w:szCs w:val="24"/>
          <w:lang w:val="ro-RO"/>
        </w:rPr>
        <w:t>1</w:t>
      </w:r>
      <w:r w:rsidR="00BF5B30" w:rsidRPr="005C5AC4">
        <w:rPr>
          <w:rFonts w:ascii="Times New Roman" w:hAnsi="Times New Roman" w:cs="Times New Roman"/>
          <w:b/>
          <w:color w:val="000000" w:themeColor="text1"/>
          <w:sz w:val="24"/>
          <w:szCs w:val="24"/>
          <w:lang w:val="ro-RO"/>
        </w:rPr>
        <w:t>4</w:t>
      </w:r>
      <w:r w:rsidR="00522F0E" w:rsidRPr="005C5AC4">
        <w:rPr>
          <w:rFonts w:ascii="Times New Roman" w:hAnsi="Times New Roman" w:cs="Times New Roman"/>
          <w:bCs/>
          <w:color w:val="000000" w:themeColor="text1"/>
          <w:sz w:val="24"/>
          <w:szCs w:val="24"/>
          <w:lang w:val="ro-RO"/>
        </w:rPr>
        <w:t xml:space="preserve"> </w:t>
      </w:r>
      <w:r w:rsidR="002671AC" w:rsidRPr="005C5AC4">
        <w:rPr>
          <w:rFonts w:ascii="Times New Roman" w:hAnsi="Times New Roman" w:cs="Times New Roman"/>
          <w:bCs/>
          <w:color w:val="000000" w:themeColor="text1"/>
          <w:sz w:val="24"/>
          <w:szCs w:val="24"/>
          <w:lang w:val="ro-RO"/>
        </w:rPr>
        <w:t xml:space="preserve">- </w:t>
      </w:r>
      <w:r w:rsidR="00036628" w:rsidRPr="005C5AC4">
        <w:rPr>
          <w:rFonts w:ascii="Times New Roman" w:hAnsi="Times New Roman" w:cs="Times New Roman"/>
          <w:bCs/>
          <w:color w:val="000000" w:themeColor="text1"/>
          <w:sz w:val="24"/>
          <w:szCs w:val="24"/>
          <w:lang w:val="ro-RO"/>
        </w:rPr>
        <w:t xml:space="preserve">(1) </w:t>
      </w:r>
      <w:bookmarkStart w:id="17" w:name="_Hlk142493873"/>
      <w:r w:rsidR="00DA4858" w:rsidRPr="005C5AC4">
        <w:rPr>
          <w:rFonts w:ascii="Times New Roman" w:hAnsi="Times New Roman" w:cs="Times New Roman"/>
          <w:bCs/>
          <w:color w:val="000000" w:themeColor="text1"/>
          <w:sz w:val="24"/>
          <w:szCs w:val="24"/>
          <w:lang w:val="ro-RO"/>
        </w:rPr>
        <w:t xml:space="preserve">Bugetul </w:t>
      </w:r>
      <w:r w:rsidR="00B7702D" w:rsidRPr="005C5AC4">
        <w:rPr>
          <w:rFonts w:ascii="Times New Roman" w:hAnsi="Times New Roman" w:cs="Times New Roman"/>
          <w:bCs/>
          <w:color w:val="000000" w:themeColor="text1"/>
          <w:sz w:val="24"/>
          <w:szCs w:val="24"/>
          <w:lang w:val="ro-RO"/>
        </w:rPr>
        <w:t xml:space="preserve">total </w:t>
      </w:r>
      <w:r w:rsidR="00DA4858" w:rsidRPr="005C5AC4">
        <w:rPr>
          <w:rFonts w:ascii="Times New Roman" w:hAnsi="Times New Roman" w:cs="Times New Roman"/>
          <w:bCs/>
          <w:color w:val="000000" w:themeColor="text1"/>
          <w:sz w:val="24"/>
          <w:szCs w:val="24"/>
          <w:lang w:val="ro-RO"/>
        </w:rPr>
        <w:t>necesar de</w:t>
      </w:r>
      <w:r w:rsidRPr="005C5AC4">
        <w:rPr>
          <w:rFonts w:ascii="Times New Roman" w:hAnsi="Times New Roman" w:cs="Times New Roman"/>
          <w:bCs/>
          <w:color w:val="000000" w:themeColor="text1"/>
          <w:sz w:val="24"/>
          <w:szCs w:val="24"/>
          <w:lang w:val="ro-RO"/>
        </w:rPr>
        <w:t xml:space="preserve">contării sumelor utilizate pentru </w:t>
      </w:r>
      <w:r w:rsidR="00AC0082" w:rsidRPr="005C5AC4">
        <w:rPr>
          <w:rFonts w:ascii="Times New Roman" w:hAnsi="Times New Roman" w:cs="Times New Roman"/>
          <w:bCs/>
          <w:color w:val="000000" w:themeColor="text1"/>
          <w:sz w:val="24"/>
          <w:szCs w:val="24"/>
          <w:lang w:val="ro-RO"/>
        </w:rPr>
        <w:t>realizarea serviciilor</w:t>
      </w:r>
      <w:r w:rsidRPr="005C5AC4">
        <w:rPr>
          <w:rFonts w:ascii="Times New Roman" w:hAnsi="Times New Roman" w:cs="Times New Roman"/>
          <w:bCs/>
          <w:color w:val="000000" w:themeColor="text1"/>
          <w:sz w:val="24"/>
          <w:szCs w:val="24"/>
          <w:lang w:val="ro-RO"/>
        </w:rPr>
        <w:t xml:space="preserve"> și lucrărilor</w:t>
      </w:r>
      <w:r w:rsidR="00AC0082" w:rsidRPr="005C5AC4">
        <w:rPr>
          <w:rFonts w:ascii="Times New Roman" w:hAnsi="Times New Roman" w:cs="Times New Roman"/>
          <w:bCs/>
          <w:color w:val="000000" w:themeColor="text1"/>
          <w:sz w:val="24"/>
          <w:szCs w:val="24"/>
          <w:lang w:val="ro-RO"/>
        </w:rPr>
        <w:t>, inclusiv a materialelor,</w:t>
      </w:r>
      <w:r w:rsidR="00ED053B" w:rsidRPr="005C5AC4">
        <w:rPr>
          <w:rFonts w:ascii="Times New Roman" w:hAnsi="Times New Roman" w:cs="Times New Roman"/>
          <w:b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 xml:space="preserve">necesare realizării plantației și întreținerii </w:t>
      </w:r>
      <w:r w:rsidR="00B14DA4" w:rsidRPr="005C5AC4">
        <w:rPr>
          <w:rFonts w:ascii="Times New Roman" w:hAnsi="Times New Roman" w:cs="Times New Roman"/>
          <w:bCs/>
          <w:color w:val="000000" w:themeColor="text1"/>
          <w:sz w:val="24"/>
          <w:szCs w:val="24"/>
          <w:lang w:val="ro-RO"/>
        </w:rPr>
        <w:t xml:space="preserve">acesteia </w:t>
      </w:r>
      <w:r w:rsidRPr="005C5AC4">
        <w:rPr>
          <w:rFonts w:ascii="Times New Roman" w:hAnsi="Times New Roman" w:cs="Times New Roman"/>
          <w:bCs/>
          <w:color w:val="000000" w:themeColor="text1"/>
          <w:sz w:val="24"/>
          <w:szCs w:val="24"/>
          <w:lang w:val="ro-RO"/>
        </w:rPr>
        <w:t xml:space="preserve">până la atingerea stării de masiv, respectiv pregătirea terenului pentru plantare, </w:t>
      </w:r>
      <w:r w:rsidR="00192F5C" w:rsidRPr="005C5AC4">
        <w:rPr>
          <w:rFonts w:ascii="Times New Roman" w:hAnsi="Times New Roman" w:cs="Times New Roman"/>
          <w:bCs/>
          <w:color w:val="000000" w:themeColor="text1"/>
          <w:sz w:val="24"/>
          <w:szCs w:val="24"/>
          <w:lang w:val="ro-RO"/>
        </w:rPr>
        <w:t xml:space="preserve">plantarea </w:t>
      </w:r>
      <w:r w:rsidRPr="005C5AC4">
        <w:rPr>
          <w:rFonts w:ascii="Times New Roman" w:hAnsi="Times New Roman" w:cs="Times New Roman"/>
          <w:bCs/>
          <w:color w:val="000000" w:themeColor="text1"/>
          <w:sz w:val="24"/>
          <w:szCs w:val="24"/>
          <w:lang w:val="ro-RO"/>
        </w:rPr>
        <w:t>propriu-zisă, întreținerea plantațiilor, precum și serviciile de asistență tehnică prestate de personalul silvic</w:t>
      </w:r>
      <w:r w:rsidR="00C360E3" w:rsidRPr="005C5AC4">
        <w:rPr>
          <w:rFonts w:ascii="Times New Roman" w:hAnsi="Times New Roman" w:cs="Times New Roman"/>
          <w:b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după data de 1 februarie 2020</w:t>
      </w:r>
      <w:r w:rsidR="00ED053B" w:rsidRPr="005C5AC4">
        <w:rPr>
          <w:rFonts w:ascii="Times New Roman" w:hAnsi="Times New Roman" w:cs="Times New Roman"/>
          <w:bCs/>
          <w:color w:val="000000" w:themeColor="text1"/>
          <w:sz w:val="24"/>
          <w:szCs w:val="24"/>
          <w:lang w:val="ro-RO"/>
        </w:rPr>
        <w:t>,</w:t>
      </w:r>
      <w:r w:rsidRPr="005C5AC4">
        <w:rPr>
          <w:rFonts w:ascii="Times New Roman" w:hAnsi="Times New Roman" w:cs="Times New Roman"/>
          <w:bCs/>
          <w:color w:val="000000" w:themeColor="text1"/>
          <w:sz w:val="24"/>
          <w:szCs w:val="24"/>
          <w:lang w:val="ro-RO"/>
        </w:rPr>
        <w:t xml:space="preserve"> </w:t>
      </w:r>
      <w:r w:rsidR="00B7702D" w:rsidRPr="005C5AC4">
        <w:rPr>
          <w:rFonts w:ascii="Times New Roman" w:hAnsi="Times New Roman" w:cs="Times New Roman"/>
          <w:bCs/>
          <w:color w:val="000000" w:themeColor="text1"/>
          <w:sz w:val="24"/>
          <w:szCs w:val="24"/>
          <w:lang w:val="ro-RO"/>
        </w:rPr>
        <w:t xml:space="preserve">dar nu mai târziu de termenul prevăzut la art. </w:t>
      </w:r>
      <w:r w:rsidR="00ED498D" w:rsidRPr="005C5AC4">
        <w:rPr>
          <w:rFonts w:ascii="Times New Roman" w:hAnsi="Times New Roman" w:cs="Times New Roman"/>
          <w:bCs/>
          <w:color w:val="000000" w:themeColor="text1"/>
          <w:sz w:val="24"/>
          <w:szCs w:val="24"/>
          <w:lang w:val="ro-RO"/>
        </w:rPr>
        <w:t>13</w:t>
      </w:r>
      <w:r w:rsidR="00BB2BFC" w:rsidRPr="005C5AC4">
        <w:rPr>
          <w:rFonts w:ascii="Times New Roman" w:hAnsi="Times New Roman" w:cs="Times New Roman"/>
          <w:bCs/>
          <w:color w:val="000000" w:themeColor="text1"/>
          <w:sz w:val="24"/>
          <w:szCs w:val="24"/>
          <w:lang w:val="ro-RO"/>
        </w:rPr>
        <w:t xml:space="preserve"> alin.</w:t>
      </w:r>
      <w:r w:rsidR="00F51066" w:rsidRPr="005C5AC4">
        <w:rPr>
          <w:rFonts w:ascii="Times New Roman" w:hAnsi="Times New Roman" w:cs="Times New Roman"/>
          <w:bCs/>
          <w:color w:val="000000" w:themeColor="text1"/>
          <w:sz w:val="24"/>
          <w:szCs w:val="24"/>
          <w:lang w:val="ro-RO"/>
        </w:rPr>
        <w:t xml:space="preserve"> </w:t>
      </w:r>
      <w:r w:rsidR="00F273C4" w:rsidRPr="005C5AC4">
        <w:rPr>
          <w:rFonts w:ascii="Times New Roman" w:hAnsi="Times New Roman" w:cs="Times New Roman"/>
          <w:bCs/>
          <w:color w:val="000000" w:themeColor="text1"/>
          <w:sz w:val="24"/>
          <w:szCs w:val="24"/>
          <w:lang w:val="ro-RO"/>
        </w:rPr>
        <w:t>(1)</w:t>
      </w:r>
      <w:r w:rsidR="00B7702D" w:rsidRPr="005C5AC4">
        <w:rPr>
          <w:rFonts w:ascii="Times New Roman" w:hAnsi="Times New Roman" w:cs="Times New Roman"/>
          <w:b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 xml:space="preserve">este </w:t>
      </w:r>
      <w:r w:rsidR="00B7702D" w:rsidRPr="005C5AC4">
        <w:rPr>
          <w:rFonts w:ascii="Times New Roman" w:hAnsi="Times New Roman" w:cs="Times New Roman"/>
          <w:bCs/>
          <w:color w:val="000000" w:themeColor="text1"/>
          <w:sz w:val="24"/>
          <w:szCs w:val="24"/>
          <w:lang w:val="ro-RO"/>
        </w:rPr>
        <w:t>de</w:t>
      </w:r>
      <w:r w:rsidR="00690B97" w:rsidRPr="005C5AC4">
        <w:rPr>
          <w:rFonts w:ascii="Times New Roman" w:hAnsi="Times New Roman" w:cs="Times New Roman"/>
          <w:bCs/>
          <w:color w:val="000000" w:themeColor="text1"/>
          <w:sz w:val="24"/>
          <w:szCs w:val="24"/>
          <w:lang w:val="ro-RO"/>
        </w:rPr>
        <w:t xml:space="preserve"> </w:t>
      </w:r>
      <w:r w:rsidR="00B7702D" w:rsidRPr="005C5AC4">
        <w:rPr>
          <w:rFonts w:ascii="Times New Roman" w:hAnsi="Times New Roman" w:cs="Times New Roman"/>
          <w:bCs/>
          <w:color w:val="000000" w:themeColor="text1"/>
          <w:sz w:val="24"/>
          <w:szCs w:val="24"/>
          <w:lang w:val="ro-RO"/>
        </w:rPr>
        <w:t>2</w:t>
      </w:r>
      <w:r w:rsidR="00971532" w:rsidRPr="005C5AC4">
        <w:rPr>
          <w:rFonts w:ascii="Times New Roman" w:hAnsi="Times New Roman" w:cs="Times New Roman"/>
          <w:bCs/>
          <w:color w:val="000000" w:themeColor="text1"/>
          <w:sz w:val="24"/>
          <w:szCs w:val="24"/>
          <w:lang w:val="ro-RO"/>
        </w:rPr>
        <w:t>0</w:t>
      </w:r>
      <w:r w:rsidR="00AA6F97" w:rsidRPr="005C5AC4">
        <w:rPr>
          <w:rFonts w:ascii="Times New Roman" w:hAnsi="Times New Roman" w:cs="Times New Roman"/>
          <w:bCs/>
          <w:color w:val="000000" w:themeColor="text1"/>
          <w:sz w:val="24"/>
          <w:szCs w:val="24"/>
          <w:lang w:val="ro-RO"/>
        </w:rPr>
        <w:t xml:space="preserve"> milioane </w:t>
      </w:r>
      <w:r w:rsidR="006630E8" w:rsidRPr="005C5AC4">
        <w:rPr>
          <w:rFonts w:ascii="Times New Roman" w:hAnsi="Times New Roman" w:cs="Times New Roman"/>
          <w:bCs/>
          <w:color w:val="000000" w:themeColor="text1"/>
          <w:sz w:val="24"/>
          <w:szCs w:val="24"/>
          <w:lang w:val="ro-RO"/>
        </w:rPr>
        <w:t>lei</w:t>
      </w:r>
      <w:r w:rsidR="0050016D" w:rsidRPr="005C5AC4">
        <w:rPr>
          <w:rFonts w:ascii="Times New Roman" w:hAnsi="Times New Roman" w:cs="Times New Roman"/>
          <w:bCs/>
          <w:color w:val="000000" w:themeColor="text1"/>
          <w:sz w:val="24"/>
          <w:szCs w:val="24"/>
          <w:lang w:val="ro-RO"/>
        </w:rPr>
        <w:t>.</w:t>
      </w:r>
      <w:bookmarkEnd w:id="17"/>
    </w:p>
    <w:p w14:paraId="21BDFCC9" w14:textId="77777777" w:rsidR="00346CE9" w:rsidRPr="005C5AC4" w:rsidRDefault="00B7702D" w:rsidP="000372AD">
      <w:pPr>
        <w:spacing w:line="276" w:lineRule="auto"/>
        <w:jc w:val="both"/>
        <w:rPr>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hAnsi="Times New Roman" w:cs="Times New Roman"/>
          <w:bCs/>
          <w:color w:val="000000" w:themeColor="text1"/>
          <w:sz w:val="24"/>
          <w:szCs w:val="24"/>
          <w:lang w:val="ro-RO"/>
        </w:rPr>
        <w:t xml:space="preserve">(2) </w:t>
      </w:r>
      <w:r w:rsidR="00036628" w:rsidRPr="005C5AC4">
        <w:rPr>
          <w:rFonts w:ascii="Times New Roman" w:hAnsi="Times New Roman" w:cs="Times New Roman"/>
          <w:bCs/>
          <w:color w:val="000000" w:themeColor="text1"/>
          <w:sz w:val="24"/>
          <w:szCs w:val="24"/>
          <w:lang w:val="ro-RO"/>
        </w:rPr>
        <w:t>Paritatea leu/euro utilizată pentru</w:t>
      </w:r>
      <w:r w:rsidRPr="005C5AC4">
        <w:rPr>
          <w:rFonts w:ascii="Times New Roman" w:hAnsi="Times New Roman" w:cs="Times New Roman"/>
          <w:bCs/>
          <w:color w:val="000000" w:themeColor="text1"/>
          <w:sz w:val="24"/>
          <w:szCs w:val="24"/>
          <w:lang w:val="ro-RO"/>
        </w:rPr>
        <w:t xml:space="preserve"> </w:t>
      </w:r>
      <w:r w:rsidR="00036628" w:rsidRPr="005C5AC4">
        <w:rPr>
          <w:rFonts w:ascii="Times New Roman" w:hAnsi="Times New Roman" w:cs="Times New Roman"/>
          <w:bCs/>
          <w:color w:val="000000" w:themeColor="text1"/>
          <w:sz w:val="24"/>
          <w:szCs w:val="24"/>
          <w:lang w:val="ro-RO"/>
        </w:rPr>
        <w:t>sumele necesare decontării se efectuează</w:t>
      </w:r>
      <w:r w:rsidR="00A6111E"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la cursul InforEuro valabil </w:t>
      </w:r>
      <w:r w:rsidR="0003662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la data semnării contractului de finanțare.</w:t>
      </w:r>
    </w:p>
    <w:p w14:paraId="10977C05" w14:textId="5AEF65E5" w:rsidR="00EA4588" w:rsidRPr="005C5AC4" w:rsidRDefault="00EA4588" w:rsidP="00CC525D">
      <w:pPr>
        <w:pStyle w:val="CommentText"/>
        <w:rPr>
          <w:rFonts w:ascii="Times New Roman" w:hAnsi="Times New Roman" w:cs="Times New Roman"/>
          <w:bCs/>
          <w:color w:val="000000" w:themeColor="text1"/>
          <w:sz w:val="24"/>
          <w:szCs w:val="24"/>
          <w:lang w:val="ro-RO"/>
        </w:rPr>
      </w:pPr>
      <w:r w:rsidRPr="005C5AC4">
        <w:rPr>
          <w:rFonts w:ascii="Times New Roman" w:hAnsi="Times New Roman" w:cs="Times New Roman"/>
          <w:b/>
          <w:color w:val="000000" w:themeColor="text1"/>
          <w:sz w:val="24"/>
          <w:szCs w:val="24"/>
          <w:lang w:val="ro-RO"/>
        </w:rPr>
        <w:t>Art.</w:t>
      </w:r>
      <w:r w:rsidR="00522F0E" w:rsidRPr="005C5AC4">
        <w:rPr>
          <w:rFonts w:ascii="Times New Roman" w:hAnsi="Times New Roman" w:cs="Times New Roman"/>
          <w:b/>
          <w:color w:val="000000" w:themeColor="text1"/>
          <w:sz w:val="24"/>
          <w:szCs w:val="24"/>
          <w:lang w:val="ro-RO"/>
        </w:rPr>
        <w:t>1</w:t>
      </w:r>
      <w:r w:rsidR="00F22052" w:rsidRPr="005C5AC4">
        <w:rPr>
          <w:rFonts w:ascii="Times New Roman" w:hAnsi="Times New Roman" w:cs="Times New Roman"/>
          <w:b/>
          <w:color w:val="000000" w:themeColor="text1"/>
          <w:sz w:val="24"/>
          <w:szCs w:val="24"/>
          <w:lang w:val="ro-RO"/>
        </w:rPr>
        <w:t>5</w:t>
      </w:r>
      <w:r w:rsidR="00DD743B" w:rsidRPr="005C5AC4">
        <w:rPr>
          <w:rFonts w:ascii="Times New Roman" w:hAnsi="Times New Roman" w:cs="Times New Roman"/>
          <w:b/>
          <w:color w:val="000000" w:themeColor="text1"/>
          <w:sz w:val="24"/>
          <w:szCs w:val="24"/>
          <w:lang w:val="ro-RO"/>
        </w:rPr>
        <w:t xml:space="preserve"> </w:t>
      </w:r>
      <w:r w:rsidR="00DD743B" w:rsidRPr="005C5AC4">
        <w:rPr>
          <w:rFonts w:ascii="Times New Roman" w:hAnsi="Times New Roman" w:cs="Times New Roman"/>
          <w:bCs/>
          <w:color w:val="000000" w:themeColor="text1"/>
          <w:sz w:val="24"/>
          <w:szCs w:val="24"/>
          <w:lang w:val="ro-RO"/>
        </w:rPr>
        <w:t xml:space="preserve">- </w:t>
      </w:r>
      <w:r w:rsidR="00854099" w:rsidRPr="005C5AC4">
        <w:rPr>
          <w:rFonts w:ascii="Times New Roman" w:hAnsi="Times New Roman" w:cs="Times New Roman"/>
          <w:bCs/>
          <w:color w:val="000000" w:themeColor="text1"/>
          <w:sz w:val="24"/>
          <w:szCs w:val="24"/>
          <w:lang w:val="ro-RO"/>
        </w:rPr>
        <w:t xml:space="preserve">Sursa de finanțare pentru prezenta schemă de ajutor </w:t>
      </w:r>
      <w:r w:rsidR="00854099" w:rsidRPr="005C5AC4">
        <w:rPr>
          <w:rFonts w:ascii="Times New Roman" w:hAnsi="Times New Roman" w:cs="Times New Roman"/>
          <w:bCs/>
          <w:iCs/>
          <w:color w:val="000000" w:themeColor="text1"/>
          <w:sz w:val="24"/>
          <w:szCs w:val="24"/>
          <w:lang w:val="ro-RO"/>
        </w:rPr>
        <w:t>de minimis</w:t>
      </w:r>
      <w:r w:rsidR="00854099" w:rsidRPr="005C5AC4">
        <w:rPr>
          <w:rFonts w:ascii="Times New Roman" w:hAnsi="Times New Roman" w:cs="Times New Roman"/>
          <w:bCs/>
          <w:i/>
          <w:iCs/>
          <w:color w:val="000000" w:themeColor="text1"/>
          <w:sz w:val="24"/>
          <w:szCs w:val="24"/>
          <w:lang w:val="ro-RO"/>
        </w:rPr>
        <w:t xml:space="preserve"> </w:t>
      </w:r>
      <w:r w:rsidR="00854099" w:rsidRPr="005C5AC4">
        <w:rPr>
          <w:rFonts w:ascii="Times New Roman" w:hAnsi="Times New Roman" w:cs="Times New Roman"/>
          <w:bCs/>
          <w:color w:val="000000" w:themeColor="text1"/>
          <w:sz w:val="24"/>
          <w:szCs w:val="24"/>
          <w:lang w:val="ro-RO"/>
        </w:rPr>
        <w:t>sunt fondurile euro</w:t>
      </w:r>
      <w:r w:rsidR="00F74F79" w:rsidRPr="005C5AC4">
        <w:rPr>
          <w:rFonts w:ascii="Times New Roman" w:hAnsi="Times New Roman" w:cs="Times New Roman"/>
          <w:bCs/>
          <w:color w:val="000000" w:themeColor="text1"/>
          <w:sz w:val="24"/>
          <w:szCs w:val="24"/>
          <w:lang w:val="ro-RO"/>
        </w:rPr>
        <w:t>p</w:t>
      </w:r>
      <w:r w:rsidR="00854099" w:rsidRPr="005C5AC4">
        <w:rPr>
          <w:rFonts w:ascii="Times New Roman" w:hAnsi="Times New Roman" w:cs="Times New Roman"/>
          <w:bCs/>
          <w:color w:val="000000" w:themeColor="text1"/>
          <w:sz w:val="24"/>
          <w:szCs w:val="24"/>
          <w:lang w:val="ro-RO"/>
        </w:rPr>
        <w:t>ene alocate prin Mecanismul de redresare și reziliență</w:t>
      </w:r>
      <w:r w:rsidR="00A011A8" w:rsidRPr="005C5AC4">
        <w:rPr>
          <w:rFonts w:ascii="Times New Roman" w:hAnsi="Times New Roman" w:cs="Times New Roman"/>
          <w:bCs/>
          <w:color w:val="000000" w:themeColor="text1"/>
          <w:sz w:val="24"/>
          <w:szCs w:val="24"/>
          <w:lang w:val="ro-RO"/>
        </w:rPr>
        <w:t xml:space="preserve">, stabilite prin </w:t>
      </w:r>
      <w:r w:rsidR="00D3315C" w:rsidRPr="005C5AC4">
        <w:rPr>
          <w:rFonts w:ascii="Times New Roman" w:hAnsi="Times New Roman" w:cs="Times New Roman"/>
          <w:color w:val="000000" w:themeColor="text1"/>
          <w:sz w:val="24"/>
          <w:szCs w:val="24"/>
          <w:shd w:val="clear" w:color="auto" w:fill="FFFFFF"/>
          <w:lang w:val="ro-RO"/>
        </w:rPr>
        <w:t>Decizia</w:t>
      </w:r>
      <w:r w:rsidR="00E77324" w:rsidRPr="005C5AC4">
        <w:rPr>
          <w:rFonts w:ascii="Times New Roman" w:hAnsi="Times New Roman" w:cs="Times New Roman"/>
          <w:color w:val="000000" w:themeColor="text1"/>
          <w:sz w:val="24"/>
          <w:szCs w:val="24"/>
          <w:shd w:val="clear" w:color="auto" w:fill="FFFFFF"/>
          <w:lang w:val="ro-RO"/>
        </w:rPr>
        <w:t xml:space="preserve"> Consiliului U</w:t>
      </w:r>
      <w:r w:rsidR="00CD0DBF" w:rsidRPr="005C5AC4">
        <w:rPr>
          <w:rFonts w:ascii="Times New Roman" w:hAnsi="Times New Roman" w:cs="Times New Roman"/>
          <w:color w:val="000000" w:themeColor="text1"/>
          <w:sz w:val="24"/>
          <w:szCs w:val="24"/>
          <w:shd w:val="clear" w:color="auto" w:fill="FFFFFF"/>
          <w:lang w:val="ro-RO"/>
        </w:rPr>
        <w:t>n</w:t>
      </w:r>
      <w:r w:rsidR="00E77324" w:rsidRPr="005C5AC4">
        <w:rPr>
          <w:rFonts w:ascii="Times New Roman" w:hAnsi="Times New Roman" w:cs="Times New Roman"/>
          <w:color w:val="000000" w:themeColor="text1"/>
          <w:sz w:val="24"/>
          <w:szCs w:val="24"/>
          <w:shd w:val="clear" w:color="auto" w:fill="FFFFFF"/>
          <w:lang w:val="ro-RO"/>
        </w:rPr>
        <w:t>iunii Europene</w:t>
      </w:r>
      <w:r w:rsidR="00D3315C" w:rsidRPr="005C5AC4">
        <w:rPr>
          <w:rFonts w:ascii="Times New Roman" w:hAnsi="Times New Roman" w:cs="Times New Roman"/>
          <w:color w:val="000000" w:themeColor="text1"/>
          <w:sz w:val="24"/>
          <w:szCs w:val="24"/>
          <w:shd w:val="clear" w:color="auto" w:fill="FFFFFF"/>
          <w:lang w:val="ro-RO"/>
        </w:rPr>
        <w:t xml:space="preserve"> de punere în aplicare a Consiliului din 3 noiembrie 2021 de aprobare a evaluării planului de redresare și reziliență al României</w:t>
      </w:r>
      <w:r w:rsidR="00A011A8" w:rsidRPr="005C5AC4">
        <w:rPr>
          <w:rFonts w:ascii="Times New Roman" w:hAnsi="Times New Roman" w:cs="Times New Roman"/>
          <w:color w:val="000000" w:themeColor="text1"/>
          <w:sz w:val="24"/>
          <w:szCs w:val="24"/>
          <w:shd w:val="clear" w:color="auto" w:fill="FFFFFF"/>
          <w:lang w:val="ro-RO"/>
        </w:rPr>
        <w:t>.</w:t>
      </w:r>
      <w:r w:rsidR="00395036" w:rsidRPr="005C5AC4">
        <w:rPr>
          <w:rStyle w:val="CommentReference"/>
          <w:rFonts w:ascii="Times New Roman" w:hAnsi="Times New Roman" w:cs="Times New Roman"/>
          <w:color w:val="000000" w:themeColor="text1"/>
          <w:sz w:val="24"/>
          <w:szCs w:val="24"/>
        </w:rPr>
        <w:t xml:space="preserve"> </w:t>
      </w:r>
    </w:p>
    <w:p w14:paraId="1E7D8CDB" w14:textId="6B939FD6" w:rsidR="00296EE5" w:rsidRPr="005C5AC4" w:rsidRDefault="00296EE5" w:rsidP="000372AD">
      <w:pPr>
        <w:tabs>
          <w:tab w:val="left" w:pos="4212"/>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
          <w:color w:val="000000" w:themeColor="text1"/>
          <w:sz w:val="24"/>
          <w:szCs w:val="24"/>
          <w:lang w:val="ro-RO"/>
        </w:rPr>
        <w:t>Art.</w:t>
      </w:r>
      <w:r w:rsidR="009933C2" w:rsidRPr="005C5AC4">
        <w:rPr>
          <w:rFonts w:ascii="Times New Roman" w:hAnsi="Times New Roman" w:cs="Times New Roman"/>
          <w:b/>
          <w:color w:val="000000" w:themeColor="text1"/>
          <w:sz w:val="24"/>
          <w:szCs w:val="24"/>
          <w:lang w:val="ro-RO"/>
        </w:rPr>
        <w:t>1</w:t>
      </w:r>
      <w:r w:rsidR="00F22052" w:rsidRPr="005C5AC4">
        <w:rPr>
          <w:rFonts w:ascii="Times New Roman" w:hAnsi="Times New Roman" w:cs="Times New Roman"/>
          <w:b/>
          <w:color w:val="000000" w:themeColor="text1"/>
          <w:sz w:val="24"/>
          <w:szCs w:val="24"/>
          <w:lang w:val="ro-RO"/>
        </w:rPr>
        <w:t>6</w:t>
      </w:r>
      <w:r w:rsidR="009933C2" w:rsidRPr="005C5AC4">
        <w:rPr>
          <w:rFonts w:ascii="Times New Roman" w:hAnsi="Times New Roman" w:cs="Times New Roman"/>
          <w:bCs/>
          <w:color w:val="000000" w:themeColor="text1"/>
          <w:sz w:val="24"/>
          <w:szCs w:val="24"/>
          <w:lang w:val="ro-RO"/>
        </w:rPr>
        <w:t xml:space="preserve"> </w:t>
      </w:r>
      <w:r w:rsidR="00DD743B" w:rsidRPr="005C5AC4">
        <w:rPr>
          <w:rFonts w:ascii="Times New Roman" w:hAnsi="Times New Roman" w:cs="Times New Roman"/>
          <w:bCs/>
          <w:color w:val="000000" w:themeColor="text1"/>
          <w:sz w:val="24"/>
          <w:szCs w:val="24"/>
          <w:lang w:val="ro-RO"/>
        </w:rPr>
        <w:t xml:space="preserve">- </w:t>
      </w:r>
      <w:r w:rsidR="004E43F7" w:rsidRPr="005C5AC4">
        <w:rPr>
          <w:rFonts w:ascii="Times New Roman" w:hAnsi="Times New Roman" w:cs="Times New Roman"/>
          <w:bCs/>
          <w:color w:val="000000" w:themeColor="text1"/>
          <w:sz w:val="24"/>
          <w:szCs w:val="24"/>
          <w:lang w:val="ro-RO"/>
        </w:rPr>
        <w:t>N</w:t>
      </w:r>
      <w:r w:rsidRPr="005C5AC4">
        <w:rPr>
          <w:rFonts w:ascii="Times New Roman" w:hAnsi="Times New Roman" w:cs="Times New Roman"/>
          <w:bCs/>
          <w:color w:val="000000" w:themeColor="text1"/>
          <w:sz w:val="24"/>
          <w:szCs w:val="24"/>
          <w:lang w:val="ro-RO"/>
        </w:rPr>
        <w:t xml:space="preserve">umărul </w:t>
      </w:r>
      <w:r w:rsidR="006630E8" w:rsidRPr="005C5AC4">
        <w:rPr>
          <w:rFonts w:ascii="Times New Roman" w:hAnsi="Times New Roman" w:cs="Times New Roman"/>
          <w:bCs/>
          <w:color w:val="000000" w:themeColor="text1"/>
          <w:sz w:val="24"/>
          <w:szCs w:val="24"/>
          <w:lang w:val="ro-RO"/>
        </w:rPr>
        <w:t xml:space="preserve">maxim </w:t>
      </w:r>
      <w:r w:rsidR="004365D9" w:rsidRPr="005C5AC4">
        <w:rPr>
          <w:rFonts w:ascii="Times New Roman" w:hAnsi="Times New Roman" w:cs="Times New Roman"/>
          <w:bCs/>
          <w:color w:val="000000" w:themeColor="text1"/>
          <w:sz w:val="24"/>
          <w:szCs w:val="24"/>
          <w:lang w:val="ro-RO"/>
        </w:rPr>
        <w:t xml:space="preserve">de </w:t>
      </w:r>
      <w:r w:rsidRPr="005C5AC4">
        <w:rPr>
          <w:rFonts w:ascii="Times New Roman" w:hAnsi="Times New Roman" w:cs="Times New Roman"/>
          <w:bCs/>
          <w:color w:val="000000" w:themeColor="text1"/>
          <w:sz w:val="24"/>
          <w:szCs w:val="24"/>
          <w:lang w:val="ro-RO"/>
        </w:rPr>
        <w:t>beneficiari</w:t>
      </w:r>
      <w:r w:rsidR="0034509C" w:rsidRPr="005C5AC4">
        <w:rPr>
          <w:rFonts w:ascii="Times New Roman" w:hAnsi="Times New Roman" w:cs="Times New Roman"/>
          <w:bCs/>
          <w:color w:val="000000" w:themeColor="text1"/>
          <w:sz w:val="24"/>
          <w:szCs w:val="24"/>
          <w:lang w:val="ro-RO"/>
        </w:rPr>
        <w:t xml:space="preserve"> de ajutor de minimis în cadrul prezentei scheme </w:t>
      </w:r>
      <w:r w:rsidRPr="005C5AC4">
        <w:rPr>
          <w:rFonts w:ascii="Times New Roman" w:hAnsi="Times New Roman" w:cs="Times New Roman"/>
          <w:bCs/>
          <w:color w:val="000000" w:themeColor="text1"/>
          <w:sz w:val="24"/>
          <w:szCs w:val="24"/>
          <w:lang w:val="ro-RO"/>
        </w:rPr>
        <w:t>este</w:t>
      </w:r>
      <w:r w:rsidR="00326704" w:rsidRPr="005C5AC4">
        <w:rPr>
          <w:rFonts w:ascii="Times New Roman" w:hAnsi="Times New Roman" w:cs="Times New Roman"/>
          <w:bCs/>
          <w:color w:val="000000" w:themeColor="text1"/>
          <w:sz w:val="24"/>
          <w:szCs w:val="24"/>
          <w:lang w:val="ro-RO"/>
        </w:rPr>
        <w:t xml:space="preserve"> </w:t>
      </w:r>
      <w:r w:rsidR="006630E8" w:rsidRPr="005C5AC4">
        <w:rPr>
          <w:rFonts w:ascii="Times New Roman" w:hAnsi="Times New Roman" w:cs="Times New Roman"/>
          <w:bCs/>
          <w:color w:val="000000" w:themeColor="text1"/>
          <w:sz w:val="24"/>
          <w:szCs w:val="24"/>
          <w:lang w:val="ro-RO"/>
        </w:rPr>
        <w:t>estimat la</w:t>
      </w:r>
      <w:r w:rsidRPr="005C5AC4">
        <w:rPr>
          <w:rFonts w:ascii="Times New Roman" w:hAnsi="Times New Roman" w:cs="Times New Roman"/>
          <w:bCs/>
          <w:color w:val="000000" w:themeColor="text1"/>
          <w:sz w:val="24"/>
          <w:szCs w:val="24"/>
          <w:lang w:val="ro-RO"/>
        </w:rPr>
        <w:t xml:space="preserve"> </w:t>
      </w:r>
      <w:r w:rsidR="00971532" w:rsidRPr="005C5AC4">
        <w:rPr>
          <w:rFonts w:ascii="Times New Roman" w:hAnsi="Times New Roman" w:cs="Times New Roman"/>
          <w:bCs/>
          <w:color w:val="000000" w:themeColor="text1"/>
          <w:sz w:val="24"/>
          <w:szCs w:val="24"/>
          <w:lang w:val="ro-RO"/>
        </w:rPr>
        <w:t>4</w:t>
      </w:r>
      <w:r w:rsidR="009B61FD" w:rsidRPr="005C5AC4">
        <w:rPr>
          <w:rFonts w:ascii="Times New Roman" w:hAnsi="Times New Roman" w:cs="Times New Roman"/>
          <w:bCs/>
          <w:color w:val="000000" w:themeColor="text1"/>
          <w:sz w:val="24"/>
          <w:szCs w:val="24"/>
          <w:lang w:val="ro-RO"/>
        </w:rPr>
        <w:t>000</w:t>
      </w:r>
      <w:r w:rsidR="00425672" w:rsidRPr="005C5AC4">
        <w:rPr>
          <w:rFonts w:ascii="Times New Roman" w:hAnsi="Times New Roman" w:cs="Times New Roman"/>
          <w:bCs/>
          <w:color w:val="000000" w:themeColor="text1"/>
          <w:sz w:val="24"/>
          <w:szCs w:val="24"/>
          <w:lang w:val="ro-RO"/>
        </w:rPr>
        <w:t>.</w:t>
      </w:r>
    </w:p>
    <w:p w14:paraId="5515BBF8" w14:textId="77777777" w:rsidR="00CC270A" w:rsidRPr="005C5AC4" w:rsidRDefault="0094348A" w:rsidP="000372AD">
      <w:pPr>
        <w:tabs>
          <w:tab w:val="left" w:pos="4212"/>
        </w:tabs>
        <w:spacing w:before="480"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lastRenderedPageBreak/>
        <w:t xml:space="preserve">CAPITOLUL </w:t>
      </w:r>
      <w:r w:rsidR="006A259F" w:rsidRPr="005C5AC4">
        <w:rPr>
          <w:rFonts w:ascii="Times New Roman" w:hAnsi="Times New Roman" w:cs="Times New Roman"/>
          <w:b/>
          <w:bCs/>
          <w:color w:val="000000" w:themeColor="text1"/>
          <w:sz w:val="24"/>
          <w:szCs w:val="24"/>
          <w:lang w:val="ro-RO"/>
        </w:rPr>
        <w:t>IX</w:t>
      </w:r>
    </w:p>
    <w:p w14:paraId="3DD904C4" w14:textId="77777777" w:rsidR="00AA6F97" w:rsidRPr="005C5AC4" w:rsidRDefault="009548DE"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Me</w:t>
      </w:r>
      <w:r w:rsidR="00EC0FC8" w:rsidRPr="005C5AC4">
        <w:rPr>
          <w:rFonts w:ascii="Times New Roman" w:hAnsi="Times New Roman" w:cs="Times New Roman"/>
          <w:b/>
          <w:bCs/>
          <w:color w:val="000000" w:themeColor="text1"/>
          <w:sz w:val="24"/>
          <w:szCs w:val="24"/>
          <w:lang w:val="ro-RO"/>
        </w:rPr>
        <w:t xml:space="preserve">todologia </w:t>
      </w:r>
      <w:r w:rsidR="00AA6F97" w:rsidRPr="005C5AC4">
        <w:rPr>
          <w:rFonts w:ascii="Times New Roman" w:hAnsi="Times New Roman" w:cs="Times New Roman"/>
          <w:b/>
          <w:bCs/>
          <w:color w:val="000000" w:themeColor="text1"/>
          <w:sz w:val="24"/>
          <w:szCs w:val="24"/>
          <w:lang w:val="ro-RO"/>
        </w:rPr>
        <w:t xml:space="preserve">de acordare a ajutorului </w:t>
      </w:r>
      <w:r w:rsidR="00AA6F97" w:rsidRPr="005C5AC4">
        <w:rPr>
          <w:rFonts w:ascii="Times New Roman" w:hAnsi="Times New Roman" w:cs="Times New Roman"/>
          <w:b/>
          <w:bCs/>
          <w:iCs/>
          <w:color w:val="000000" w:themeColor="text1"/>
          <w:sz w:val="24"/>
          <w:szCs w:val="24"/>
          <w:lang w:val="ro-RO"/>
        </w:rPr>
        <w:t xml:space="preserve">de </w:t>
      </w:r>
      <w:r w:rsidR="00842B7A" w:rsidRPr="005C5AC4">
        <w:rPr>
          <w:rFonts w:ascii="Times New Roman" w:hAnsi="Times New Roman" w:cs="Times New Roman"/>
          <w:b/>
          <w:bCs/>
          <w:iCs/>
          <w:color w:val="000000" w:themeColor="text1"/>
          <w:sz w:val="24"/>
          <w:szCs w:val="24"/>
          <w:lang w:val="ro-RO"/>
        </w:rPr>
        <w:t>minimis</w:t>
      </w:r>
    </w:p>
    <w:p w14:paraId="4998ADB7" w14:textId="55A01561" w:rsidR="00FD620C" w:rsidRPr="005C5AC4" w:rsidRDefault="00AC4F19" w:rsidP="000372AD">
      <w:pPr>
        <w:pStyle w:val="ListParagraph"/>
        <w:spacing w:line="276" w:lineRule="auto"/>
        <w:ind w:left="0"/>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t>Art.1</w:t>
      </w:r>
      <w:r w:rsidR="00F22052" w:rsidRPr="005C5AC4">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t>7</w:t>
      </w:r>
      <w:r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w:t>
      </w:r>
      <w:r w:rsidR="0023399D"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w:t>
      </w:r>
      <w:r w:rsidR="00252C27"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(1)</w:t>
      </w:r>
      <w:r w:rsidRPr="005C5AC4">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t xml:space="preserve"> </w:t>
      </w:r>
      <w:r w:rsidR="00FE2E5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Acordarea sprijinului</w:t>
      </w:r>
      <w:r w:rsidR="00B1639C"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financiar</w:t>
      </w:r>
      <w:r w:rsidR="00FE2E5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prin prezenta schemă se face pe baza unei cereri de finanțare</w:t>
      </w:r>
      <w:r w:rsidR="00B274D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001C1825"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al cărei model </w:t>
      </w:r>
      <w:r w:rsidR="00210F5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se</w:t>
      </w:r>
      <w:r w:rsidR="001C1825"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stabil</w:t>
      </w:r>
      <w:r w:rsidR="00210F5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ește</w:t>
      </w:r>
      <w:r w:rsidR="001C1825"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prin ghidul </w:t>
      </w:r>
      <w:r w:rsidR="00252797" w:rsidRPr="005C5AC4">
        <w:rPr>
          <w:rStyle w:val="slitbdy"/>
          <w:rFonts w:ascii="Times New Roman" w:hAnsi="Times New Roman" w:cs="Times New Roman"/>
          <w:color w:val="000000" w:themeColor="text1"/>
          <w:sz w:val="24"/>
          <w:szCs w:val="24"/>
          <w:bdr w:val="none" w:sz="0" w:space="0" w:color="auto" w:frame="1"/>
          <w:shd w:val="clear" w:color="auto" w:fill="FFFFFF"/>
          <w:lang w:val="ro-RO"/>
        </w:rPr>
        <w:t>de finanțare</w:t>
      </w:r>
      <w:r w:rsidR="00731210"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care va fi însoțită de</w:t>
      </w:r>
      <w:r w:rsidR="00006870"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documente care atestă îndeplinirea criteriilor de eligibilitate, a </w:t>
      </w:r>
      <w:r w:rsidR="00B34EC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cărei </w:t>
      </w:r>
      <w:r w:rsidR="00006870"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valoare eligibilă a finanțării prin PNRR nu depășește echivalentul în lei a sumei de 200.000 euro, </w:t>
      </w:r>
      <w:r w:rsidR="00FD620C" w:rsidRPr="005C5AC4">
        <w:rPr>
          <w:rStyle w:val="slitbdy"/>
          <w:rFonts w:ascii="Times New Roman" w:hAnsi="Times New Roman" w:cs="Times New Roman"/>
          <w:color w:val="000000" w:themeColor="text1"/>
          <w:sz w:val="24"/>
          <w:szCs w:val="24"/>
          <w:bdr w:val="none" w:sz="0" w:space="0" w:color="auto" w:frame="1"/>
          <w:shd w:val="clear" w:color="auto" w:fill="FFFFFF"/>
          <w:lang w:val="ro-RO"/>
        </w:rPr>
        <w:t>după cum urmează:</w:t>
      </w:r>
    </w:p>
    <w:p w14:paraId="014D2F82" w14:textId="79611BC0" w:rsidR="005B0729" w:rsidRPr="005C5AC4" w:rsidRDefault="005B0729" w:rsidP="000372AD">
      <w:pPr>
        <w:pStyle w:val="ListParagraph"/>
        <w:numPr>
          <w:ilvl w:val="0"/>
          <w:numId w:val="52"/>
        </w:numPr>
        <w:spacing w:line="276" w:lineRule="auto"/>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declarațiile privind eligibilitatea</w:t>
      </w:r>
      <w:r w:rsidR="00B274D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solicitantului</w:t>
      </w:r>
      <w:r w:rsidR="00252797"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menționate la art. </w:t>
      </w:r>
      <w:r w:rsidR="0088281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1</w:t>
      </w:r>
      <w:r w:rsidR="00F22052" w:rsidRPr="005C5AC4">
        <w:rPr>
          <w:rStyle w:val="slitbdy"/>
          <w:rFonts w:ascii="Times New Roman" w:hAnsi="Times New Roman" w:cs="Times New Roman"/>
          <w:color w:val="000000" w:themeColor="text1"/>
          <w:sz w:val="24"/>
          <w:szCs w:val="24"/>
          <w:bdr w:val="none" w:sz="0" w:space="0" w:color="auto" w:frame="1"/>
          <w:shd w:val="clear" w:color="auto" w:fill="FFFFFF"/>
          <w:lang w:val="ro-RO"/>
        </w:rPr>
        <w:t>0</w:t>
      </w:r>
      <w:r w:rsidR="00252797"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lit. </w:t>
      </w:r>
      <w:r w:rsidR="00FD620C" w:rsidRPr="005C5AC4">
        <w:rPr>
          <w:rStyle w:val="slitbdy"/>
          <w:rFonts w:ascii="Times New Roman" w:hAnsi="Times New Roman" w:cs="Times New Roman"/>
          <w:color w:val="000000" w:themeColor="text1"/>
          <w:sz w:val="24"/>
          <w:szCs w:val="24"/>
          <w:bdr w:val="none" w:sz="0" w:space="0" w:color="auto" w:frame="1"/>
          <w:shd w:val="clear" w:color="auto" w:fill="FFFFFF"/>
          <w:lang w:val="ro-RO"/>
        </w:rPr>
        <w:t>i</w:t>
      </w:r>
      <w:r w:rsidR="00486100"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 </w:t>
      </w:r>
      <w:r w:rsidR="00994ABD" w:rsidRPr="005C5AC4">
        <w:rPr>
          <w:rStyle w:val="slitbdy"/>
          <w:rFonts w:ascii="Times New Roman" w:hAnsi="Times New Roman" w:cs="Times New Roman"/>
          <w:color w:val="000000" w:themeColor="text1"/>
          <w:sz w:val="24"/>
          <w:szCs w:val="24"/>
          <w:bdr w:val="none" w:sz="0" w:space="0" w:color="auto" w:frame="1"/>
          <w:shd w:val="clear" w:color="auto" w:fill="FFFFFF"/>
          <w:lang w:val="ro-RO"/>
        </w:rPr>
        <w:t>q</w:t>
      </w:r>
      <w:r w:rsidR="00486100"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00252797"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p>
    <w:p w14:paraId="09244288" w14:textId="1D729C13" w:rsidR="00252797" w:rsidRPr="005C5AC4" w:rsidRDefault="00252797" w:rsidP="000372AD">
      <w:pPr>
        <w:pStyle w:val="ListParagraph"/>
        <w:numPr>
          <w:ilvl w:val="0"/>
          <w:numId w:val="52"/>
        </w:num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copii după documentele care atestă </w:t>
      </w:r>
      <w:r w:rsidR="00486100"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eligibilitatea solicitantului, menționate la art. </w:t>
      </w:r>
      <w:r w:rsidR="0088281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1</w:t>
      </w:r>
      <w:r w:rsidR="00F22052" w:rsidRPr="005C5AC4">
        <w:rPr>
          <w:rStyle w:val="slitbdy"/>
          <w:rFonts w:ascii="Times New Roman" w:hAnsi="Times New Roman" w:cs="Times New Roman"/>
          <w:color w:val="000000" w:themeColor="text1"/>
          <w:sz w:val="24"/>
          <w:szCs w:val="24"/>
          <w:bdr w:val="none" w:sz="0" w:space="0" w:color="auto" w:frame="1"/>
          <w:shd w:val="clear" w:color="auto" w:fill="FFFFFF"/>
          <w:lang w:val="ro-RO"/>
        </w:rPr>
        <w:t>0</w:t>
      </w:r>
      <w:r w:rsidR="00486100"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lit. b), c) și f);</w:t>
      </w:r>
    </w:p>
    <w:p w14:paraId="4F1906A4" w14:textId="50DA3A2D" w:rsidR="00FD620C" w:rsidRPr="005C5AC4" w:rsidRDefault="00FD620C" w:rsidP="000372AD">
      <w:pPr>
        <w:pStyle w:val="ListParagraph"/>
        <w:numPr>
          <w:ilvl w:val="0"/>
          <w:numId w:val="52"/>
        </w:num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copie după fișa tehnică, avizată în prealabil de către G</w:t>
      </w:r>
      <w:r w:rsidR="00047D4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arda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F</w:t>
      </w:r>
      <w:r w:rsidR="00047D4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orestieră</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al cărei model </w:t>
      </w:r>
      <w:r w:rsidR="003D3F94" w:rsidRPr="005C5AC4">
        <w:rPr>
          <w:rStyle w:val="slitbdy"/>
          <w:rFonts w:ascii="Times New Roman" w:hAnsi="Times New Roman" w:cs="Times New Roman"/>
          <w:color w:val="000000" w:themeColor="text1"/>
          <w:sz w:val="24"/>
          <w:szCs w:val="24"/>
          <w:bdr w:val="none" w:sz="0" w:space="0" w:color="auto" w:frame="1"/>
          <w:shd w:val="clear" w:color="auto" w:fill="FFFFFF"/>
          <w:lang w:val="ro-RO"/>
        </w:rPr>
        <w:t>se</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stabil</w:t>
      </w:r>
      <w:r w:rsidR="003D3F94" w:rsidRPr="005C5AC4">
        <w:rPr>
          <w:rStyle w:val="slitbdy"/>
          <w:rFonts w:ascii="Times New Roman" w:hAnsi="Times New Roman" w:cs="Times New Roman"/>
          <w:color w:val="000000" w:themeColor="text1"/>
          <w:sz w:val="24"/>
          <w:szCs w:val="24"/>
          <w:bdr w:val="none" w:sz="0" w:space="0" w:color="auto" w:frame="1"/>
          <w:shd w:val="clear" w:color="auto" w:fill="FFFFFF"/>
          <w:lang w:val="ro-RO"/>
        </w:rPr>
        <w:t>ește</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prin ghidul </w:t>
      </w:r>
      <w:r w:rsidR="00877967" w:rsidRPr="005C5AC4">
        <w:rPr>
          <w:rStyle w:val="slitbdy"/>
          <w:rFonts w:ascii="Times New Roman" w:hAnsi="Times New Roman" w:cs="Times New Roman"/>
          <w:color w:val="000000" w:themeColor="text1"/>
          <w:sz w:val="24"/>
          <w:szCs w:val="24"/>
          <w:bdr w:val="none" w:sz="0" w:space="0" w:color="auto" w:frame="1"/>
          <w:shd w:val="clear" w:color="auto" w:fill="FFFFFF"/>
          <w:lang w:val="ro-RO"/>
        </w:rPr>
        <w:t>de finanțare</w:t>
      </w:r>
      <w:r w:rsidR="009863AB"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p>
    <w:p w14:paraId="0E209F81" w14:textId="38C35B69" w:rsidR="009863AB" w:rsidRPr="005C5AC4" w:rsidRDefault="00913806" w:rsidP="000372AD">
      <w:p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bookmarkStart w:id="18" w:name="_Hlk143161320"/>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(2)</w:t>
      </w:r>
      <w:r w:rsidR="003B2510"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004A0AA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Cererea de </w:t>
      </w:r>
      <w:r w:rsidR="006018D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finanțare</w:t>
      </w:r>
      <w:r w:rsidR="004A0AA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prevăzută la alin. (1) se depune </w:t>
      </w:r>
      <w:r w:rsidR="006B55DA" w:rsidRPr="005C5AC4">
        <w:rPr>
          <w:rStyle w:val="slitbdy"/>
          <w:rFonts w:ascii="Times New Roman" w:hAnsi="Times New Roman" w:cs="Times New Roman"/>
          <w:color w:val="000000" w:themeColor="text1"/>
          <w:sz w:val="24"/>
          <w:szCs w:val="24"/>
          <w:bdr w:val="none" w:sz="0" w:space="0" w:color="auto" w:frame="1"/>
          <w:shd w:val="clear" w:color="auto" w:fill="FFFFFF"/>
          <w:lang w:val="ro-RO"/>
        </w:rPr>
        <w:t>într-o s</w:t>
      </w:r>
      <w:r w:rsidR="006B55DA" w:rsidRPr="005C5AC4">
        <w:rPr>
          <w:rFonts w:ascii="Times New Roman" w:hAnsi="Times New Roman" w:cs="Times New Roman"/>
          <w:color w:val="000000" w:themeColor="text1"/>
          <w:sz w:val="24"/>
          <w:szCs w:val="24"/>
          <w:lang w:val="ro-RO"/>
        </w:rPr>
        <w:t xml:space="preserve">esiune de tip necompetitiv, apel deschis, pentru toți solicitanții eligibili, pe principiul </w:t>
      </w:r>
      <w:r w:rsidR="00657DC6" w:rsidRPr="005C5AC4">
        <w:rPr>
          <w:rFonts w:ascii="Times New Roman" w:hAnsi="Times New Roman" w:cs="Times New Roman"/>
          <w:color w:val="000000" w:themeColor="text1"/>
          <w:sz w:val="24"/>
          <w:szCs w:val="24"/>
          <w:lang w:val="ro-RO"/>
        </w:rPr>
        <w:t>„</w:t>
      </w:r>
      <w:r w:rsidR="006B55DA" w:rsidRPr="005C5AC4">
        <w:rPr>
          <w:rFonts w:ascii="Times New Roman" w:hAnsi="Times New Roman" w:cs="Times New Roman"/>
          <w:color w:val="000000" w:themeColor="text1"/>
          <w:sz w:val="24"/>
          <w:szCs w:val="24"/>
          <w:lang w:val="ro-RO"/>
        </w:rPr>
        <w:t xml:space="preserve">primul venit, primul servit”, în limita bugetului maxim alocat, respectiv până la epuizarea alocării financiare totale, </w:t>
      </w:r>
      <w:r w:rsidR="004A0AA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pe platforma </w:t>
      </w:r>
      <w:hyperlink r:id="rId13" w:history="1">
        <w:r w:rsidR="00006DE3" w:rsidRPr="005C5AC4">
          <w:rPr>
            <w:rStyle w:val="Hyperlink"/>
            <w:rFonts w:ascii="Times New Roman" w:hAnsi="Times New Roman" w:cs="Times New Roman"/>
            <w:color w:val="000000" w:themeColor="text1"/>
            <w:sz w:val="24"/>
            <w:szCs w:val="24"/>
            <w:lang w:val="ro-RO"/>
          </w:rPr>
          <w:t>https://proiecte.pnrr.gov.ro/</w:t>
        </w:r>
      </w:hyperlink>
      <w:r w:rsidR="00006DE3" w:rsidRPr="005C5AC4">
        <w:rPr>
          <w:rFonts w:ascii="Times New Roman" w:hAnsi="Times New Roman" w:cs="Times New Roman"/>
          <w:color w:val="000000" w:themeColor="text1"/>
          <w:sz w:val="24"/>
          <w:szCs w:val="24"/>
          <w:lang w:val="ro-RO"/>
        </w:rPr>
        <w:t xml:space="preserve"> </w:t>
      </w:r>
      <w:r w:rsidR="00EB1F0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dezvoltată de către </w:t>
      </w:r>
      <w:r w:rsidR="004A0AA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Ministerul</w:t>
      </w:r>
      <w:r w:rsidR="00877967"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004A0AA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Investițiilor și Proiectelor Europene.</w:t>
      </w:r>
    </w:p>
    <w:bookmarkEnd w:id="18"/>
    <w:p w14:paraId="1493D276" w14:textId="354DA890" w:rsidR="004A0AAF" w:rsidRPr="005C5AC4" w:rsidRDefault="004A0AAF" w:rsidP="000372AD">
      <w:p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(3) În cazul solicitanților persoane fizice, </w:t>
      </w:r>
      <w:r w:rsidR="005C19E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care sunt întreprinderi în sensul definit la art. 6</w:t>
      </w:r>
      <w:r w:rsidR="00657DC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005C19E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lit.</w:t>
      </w:r>
      <w:r w:rsidR="005E196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a</w:t>
      </w:r>
      <w:r w:rsidR="005C19E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cererea </w:t>
      </w:r>
      <w:r w:rsidR="00256C1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va</w:t>
      </w:r>
      <w:r w:rsidR="00A46A3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fi depusă</w:t>
      </w:r>
      <w:r w:rsidR="00256C1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în numele acestora de către ocolul silvic care prestează servicii silvice sau administrează terenurile pentru care se solicită sprijin financiar în cadrul acestei scheme.</w:t>
      </w:r>
    </w:p>
    <w:p w14:paraId="05FDADFF" w14:textId="77777777" w:rsidR="00354A0C" w:rsidRPr="005C5AC4" w:rsidRDefault="00EB1F01" w:rsidP="000372AD">
      <w:p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par"/>
          <w:rFonts w:ascii="Times New Roman" w:hAnsi="Times New Roman" w:cs="Times New Roman"/>
          <w:b/>
          <w:color w:val="000000" w:themeColor="text1"/>
          <w:sz w:val="24"/>
          <w:szCs w:val="24"/>
          <w:bdr w:val="none" w:sz="0" w:space="0" w:color="auto" w:frame="1"/>
          <w:shd w:val="clear" w:color="auto" w:fill="FFFFFF"/>
          <w:lang w:val="ro-RO"/>
        </w:rPr>
        <w:t>Art. 1</w:t>
      </w:r>
      <w:r w:rsidR="00994ABD" w:rsidRPr="005C5AC4">
        <w:rPr>
          <w:rStyle w:val="spar"/>
          <w:rFonts w:ascii="Times New Roman" w:hAnsi="Times New Roman" w:cs="Times New Roman"/>
          <w:b/>
          <w:color w:val="000000" w:themeColor="text1"/>
          <w:sz w:val="24"/>
          <w:szCs w:val="24"/>
          <w:bdr w:val="none" w:sz="0" w:space="0" w:color="auto" w:frame="1"/>
          <w:shd w:val="clear" w:color="auto" w:fill="FFFFFF"/>
          <w:lang w:val="ro-RO"/>
        </w:rPr>
        <w:t>8</w:t>
      </w:r>
      <w:r w:rsidRPr="005C5AC4">
        <w:rPr>
          <w:rStyle w:val="spar"/>
          <w:rFonts w:ascii="Times New Roman" w:hAnsi="Times New Roman" w:cs="Times New Roman"/>
          <w:b/>
          <w:color w:val="000000" w:themeColor="text1"/>
          <w:sz w:val="24"/>
          <w:szCs w:val="24"/>
          <w:bdr w:val="none" w:sz="0" w:space="0" w:color="auto" w:frame="1"/>
          <w:shd w:val="clear" w:color="auto" w:fill="FFFFFF"/>
          <w:lang w:val="ro-RO"/>
        </w:rPr>
        <w:t xml:space="preserve"> -</w:t>
      </w:r>
      <w:r w:rsidRPr="005C5AC4">
        <w:rPr>
          <w:rStyle w:val="spar"/>
          <w:rFonts w:ascii="Times New Roman" w:hAnsi="Times New Roman" w:cs="Times New Roman"/>
          <w:color w:val="000000" w:themeColor="text1"/>
          <w:sz w:val="24"/>
          <w:szCs w:val="24"/>
          <w:bdr w:val="none" w:sz="0" w:space="0" w:color="auto" w:frame="1"/>
          <w:shd w:val="clear" w:color="auto" w:fill="FFFFFF"/>
          <w:lang w:val="ro-RO"/>
        </w:rPr>
        <w:t xml:space="preserve"> (1) </w:t>
      </w:r>
      <w:r w:rsidR="00BD5286" w:rsidRPr="005C5AC4">
        <w:rPr>
          <w:rStyle w:val="spar"/>
          <w:rFonts w:ascii="Times New Roman" w:hAnsi="Times New Roman" w:cs="Times New Roman"/>
          <w:color w:val="000000" w:themeColor="text1"/>
          <w:sz w:val="24"/>
          <w:szCs w:val="24"/>
          <w:bdr w:val="none" w:sz="0" w:space="0" w:color="auto" w:frame="1"/>
          <w:shd w:val="clear" w:color="auto" w:fill="FFFFFF"/>
          <w:lang w:val="ro-RO"/>
        </w:rPr>
        <w:t xml:space="preserve">Evaluarea conținutului cererilor de </w:t>
      </w:r>
      <w:r w:rsidR="006018D8" w:rsidRPr="005C5AC4">
        <w:rPr>
          <w:rStyle w:val="spar"/>
          <w:rFonts w:ascii="Times New Roman" w:hAnsi="Times New Roman" w:cs="Times New Roman"/>
          <w:color w:val="000000" w:themeColor="text1"/>
          <w:sz w:val="24"/>
          <w:szCs w:val="24"/>
          <w:bdr w:val="none" w:sz="0" w:space="0" w:color="auto" w:frame="1"/>
          <w:shd w:val="clear" w:color="auto" w:fill="FFFFFF"/>
          <w:lang w:val="ro-RO"/>
        </w:rPr>
        <w:t>sprijin</w:t>
      </w:r>
      <w:r w:rsidR="00BD5286" w:rsidRPr="005C5AC4">
        <w:rPr>
          <w:rStyle w:val="spar"/>
          <w:rFonts w:ascii="Times New Roman" w:hAnsi="Times New Roman" w:cs="Times New Roman"/>
          <w:color w:val="000000" w:themeColor="text1"/>
          <w:sz w:val="24"/>
          <w:szCs w:val="24"/>
          <w:bdr w:val="none" w:sz="0" w:space="0" w:color="auto" w:frame="1"/>
          <w:shd w:val="clear" w:color="auto" w:fill="FFFFFF"/>
          <w:lang w:val="ro-RO"/>
        </w:rPr>
        <w:t xml:space="preserve"> și a documentelor anexate, din punct de vedere al verificării îndeplinirii condiţiilor de eligibilitate, se realizează de către</w:t>
      </w:r>
      <w:r w:rsidR="00BD528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MMAP, prin Direcția Generală PNRR.</w:t>
      </w:r>
      <w:r w:rsidR="00354A0C"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p>
    <w:p w14:paraId="7008BACB" w14:textId="77777777" w:rsidR="00354A0C" w:rsidRPr="005C5AC4" w:rsidRDefault="00354A0C" w:rsidP="000372AD">
      <w:p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00634A2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2</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Prin procedur</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a</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de </w:t>
      </w:r>
      <w:r w:rsidR="005D025A" w:rsidRPr="005C5AC4">
        <w:rPr>
          <w:rStyle w:val="slitbdy"/>
          <w:rFonts w:ascii="Times New Roman" w:hAnsi="Times New Roman" w:cs="Times New Roman"/>
          <w:color w:val="000000" w:themeColor="text1"/>
          <w:sz w:val="24"/>
          <w:szCs w:val="24"/>
          <w:bdr w:val="none" w:sz="0" w:space="0" w:color="auto" w:frame="1"/>
          <w:shd w:val="clear" w:color="auto" w:fill="FFFFFF"/>
          <w:lang w:val="ro-RO"/>
        </w:rPr>
        <w:t>verificare</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a </w:t>
      </w:r>
      <w:r w:rsidR="005D025A"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eligibilității </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cererilor de finanțare,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prevăzut</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ă</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în ghidul de finanțare, se asigur</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ă</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un tratament egal al solicitanţilor, o mai bună utilizare a resurselor financiare şi </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o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direcţionare</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a acestora în conformitate cu priorităţile Uniunii Europene în materie de silvicultură, biodiversitate și protecția mediului. </w:t>
      </w:r>
    </w:p>
    <w:p w14:paraId="19F2EF91" w14:textId="77777777" w:rsidR="003B2510" w:rsidRPr="005C5AC4" w:rsidRDefault="00BD5286" w:rsidP="000372AD">
      <w:pPr>
        <w:pStyle w:val="ListParagraph"/>
        <w:spacing w:line="276" w:lineRule="auto"/>
        <w:ind w:left="0"/>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00634A2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3</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În situația îndeplinirii tuturor condițiilor de eligibilitate prevăzute la art. </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1</w:t>
      </w:r>
      <w:r w:rsidR="00047D4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0</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005B0729"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MMAP va încheia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cu beneficiarul schemei </w:t>
      </w:r>
      <w:r w:rsidR="005B0729" w:rsidRPr="005C5AC4">
        <w:rPr>
          <w:rStyle w:val="slitbdy"/>
          <w:rFonts w:ascii="Times New Roman" w:hAnsi="Times New Roman" w:cs="Times New Roman"/>
          <w:color w:val="000000" w:themeColor="text1"/>
          <w:sz w:val="24"/>
          <w:szCs w:val="24"/>
          <w:bdr w:val="none" w:sz="0" w:space="0" w:color="auto" w:frame="1"/>
          <w:shd w:val="clear" w:color="auto" w:fill="FFFFFF"/>
          <w:lang w:val="ro-RO"/>
        </w:rPr>
        <w:t>un contract de finanțare</w:t>
      </w:r>
      <w:r w:rsidR="00B274D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al cărui model </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este</w:t>
      </w:r>
      <w:r w:rsidR="00B274D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prevăzut </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în</w:t>
      </w:r>
      <w:r w:rsidR="00442DF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anex</w:t>
      </w:r>
      <w:r w:rsidR="0076474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a</w:t>
      </w:r>
      <w:r w:rsidR="00442DF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la </w:t>
      </w:r>
      <w:r w:rsidR="00B274D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ghidul </w:t>
      </w:r>
      <w:r w:rsidR="00252797" w:rsidRPr="005C5AC4">
        <w:rPr>
          <w:rStyle w:val="slitbdy"/>
          <w:rFonts w:ascii="Times New Roman" w:hAnsi="Times New Roman" w:cs="Times New Roman"/>
          <w:color w:val="000000" w:themeColor="text1"/>
          <w:sz w:val="24"/>
          <w:szCs w:val="24"/>
          <w:bdr w:val="none" w:sz="0" w:space="0" w:color="auto" w:frame="1"/>
          <w:shd w:val="clear" w:color="auto" w:fill="FFFFFF"/>
          <w:lang w:val="ro-RO"/>
        </w:rPr>
        <w:t>de finanțare.</w:t>
      </w:r>
    </w:p>
    <w:p w14:paraId="17DD3DDC" w14:textId="7F485D6C" w:rsidR="005A3C11" w:rsidRPr="005C5AC4" w:rsidRDefault="005A3C11" w:rsidP="000372AD">
      <w:p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00634A2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4</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În cazul în care solicitantul nu îndeplinește condițiile pentru a primi finanțare nerambursabilă în cadrul schemei, MMAP va transmite acestuia o notificare în scris, </w:t>
      </w:r>
      <w:r w:rsidR="00CE5874"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la adresa de corespondență, în termen de 10 zile lucrătoare de la data verificării cererii de finanțare,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în care vor fi menționate motivele respingerii cererii de finanțare.</w:t>
      </w:r>
    </w:p>
    <w:p w14:paraId="1D9ACC88" w14:textId="77777777" w:rsidR="005A3C11" w:rsidRPr="005C5AC4" w:rsidRDefault="005A3C11" w:rsidP="000372AD">
      <w:p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00634A2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5</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În situația menționată la alin. (4), solicitantul poate depune ulterior o nouă solicitare, doar în situația în care a eliminat cauzele care au determinat respingerea solicitării inițiale.</w:t>
      </w:r>
    </w:p>
    <w:p w14:paraId="56A54C4E" w14:textId="77777777" w:rsidR="00913806" w:rsidRPr="005C5AC4" w:rsidRDefault="005A3C11" w:rsidP="000372AD">
      <w:pPr>
        <w:pStyle w:val="ListParagraph"/>
        <w:spacing w:line="276" w:lineRule="auto"/>
        <w:ind w:left="0"/>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b/>
          <w:color w:val="000000" w:themeColor="text1"/>
          <w:sz w:val="24"/>
          <w:szCs w:val="24"/>
          <w:bdr w:val="none" w:sz="0" w:space="0" w:color="auto" w:frame="1"/>
          <w:shd w:val="clear" w:color="auto" w:fill="FFFFFF"/>
          <w:lang w:val="ro-RO"/>
        </w:rPr>
        <w:t xml:space="preserve">Art. </w:t>
      </w:r>
      <w:r w:rsidR="00994ABD" w:rsidRPr="005C5AC4">
        <w:rPr>
          <w:rStyle w:val="slitbdy"/>
          <w:rFonts w:ascii="Times New Roman" w:hAnsi="Times New Roman" w:cs="Times New Roman"/>
          <w:b/>
          <w:color w:val="000000" w:themeColor="text1"/>
          <w:sz w:val="24"/>
          <w:szCs w:val="24"/>
          <w:bdr w:val="none" w:sz="0" w:space="0" w:color="auto" w:frame="1"/>
          <w:shd w:val="clear" w:color="auto" w:fill="FFFFFF"/>
          <w:lang w:val="ro-RO"/>
        </w:rPr>
        <w:t>19</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 </w:t>
      </w:r>
      <w:r w:rsidR="00305AC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1</w:t>
      </w:r>
      <w:r w:rsidR="00305AC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00BE3FFA" w:rsidRPr="005C5AC4">
        <w:rPr>
          <w:rStyle w:val="slitbdy"/>
          <w:rFonts w:ascii="Times New Roman" w:hAnsi="Times New Roman" w:cs="Times New Roman"/>
          <w:color w:val="000000" w:themeColor="text1"/>
          <w:sz w:val="24"/>
          <w:szCs w:val="24"/>
          <w:bdr w:val="none" w:sz="0" w:space="0" w:color="auto" w:frame="1"/>
          <w:shd w:val="clear" w:color="auto" w:fill="FFFFFF"/>
          <w:lang w:val="ro-RO"/>
        </w:rPr>
        <w:t>S</w:t>
      </w:r>
      <w:r w:rsidR="001C1825"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prijinul financiar se acordă </w:t>
      </w:r>
      <w:r w:rsidR="00305AC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pe baza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unei </w:t>
      </w:r>
      <w:r w:rsidR="00305AC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c</w:t>
      </w:r>
      <w:r w:rsidR="00C52DF7" w:rsidRPr="005C5AC4">
        <w:rPr>
          <w:rStyle w:val="slitbdy"/>
          <w:rFonts w:ascii="Times New Roman" w:hAnsi="Times New Roman" w:cs="Times New Roman"/>
          <w:color w:val="000000" w:themeColor="text1"/>
          <w:sz w:val="24"/>
          <w:szCs w:val="24"/>
          <w:bdr w:val="none" w:sz="0" w:space="0" w:color="auto" w:frame="1"/>
          <w:shd w:val="clear" w:color="auto" w:fill="FFFFFF"/>
          <w:lang w:val="ro-RO"/>
        </w:rPr>
        <w:t>ereri de transfer, care se depune de către</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beneficiar</w:t>
      </w:r>
      <w:r w:rsidR="00354A0C"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00305AC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în termen de maxim 15 zile lucrătoare de la semnarea </w:t>
      </w:r>
      <w:r w:rsidR="00354A0C" w:rsidRPr="005C5AC4">
        <w:rPr>
          <w:rStyle w:val="slitbdy"/>
          <w:rFonts w:ascii="Times New Roman" w:hAnsi="Times New Roman" w:cs="Times New Roman"/>
          <w:color w:val="000000" w:themeColor="text1"/>
          <w:sz w:val="24"/>
          <w:szCs w:val="24"/>
          <w:bdr w:val="none" w:sz="0" w:space="0" w:color="auto" w:frame="1"/>
          <w:shd w:val="clear" w:color="auto" w:fill="FFFFFF"/>
          <w:lang w:val="ro-RO"/>
        </w:rPr>
        <w:t>contractului de finanțare</w:t>
      </w:r>
      <w:r w:rsidR="00305AC1"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p>
    <w:p w14:paraId="1E6D3071" w14:textId="77777777" w:rsidR="00354A0C" w:rsidRPr="005C5AC4" w:rsidRDefault="00354A0C" w:rsidP="000372AD">
      <w:p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par"/>
          <w:rFonts w:ascii="Times New Roman" w:hAnsi="Times New Roman" w:cs="Times New Roman"/>
          <w:color w:val="000000" w:themeColor="text1"/>
          <w:sz w:val="24"/>
          <w:szCs w:val="24"/>
          <w:bdr w:val="none" w:sz="0" w:space="0" w:color="auto" w:frame="1"/>
          <w:shd w:val="clear" w:color="auto" w:fill="FFFFFF"/>
          <w:lang w:val="ro-RO"/>
        </w:rPr>
        <w:lastRenderedPageBreak/>
        <w:t>(2)</w:t>
      </w:r>
      <w:r w:rsidR="005A3C11" w:rsidRPr="005C5AC4" w:rsidDel="005A3C11">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Cererile de transfer vor fi însoțite de următoarele documente:</w:t>
      </w:r>
    </w:p>
    <w:p w14:paraId="5DE82C4D" w14:textId="1634F285" w:rsidR="00354A0C" w:rsidRPr="005C5AC4" w:rsidRDefault="00354A0C" w:rsidP="000372AD">
      <w:pPr>
        <w:pStyle w:val="ListParagraph"/>
        <w:numPr>
          <w:ilvl w:val="0"/>
          <w:numId w:val="43"/>
        </w:num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copie după documentul de recepție a lucrărilor efectuate, întocmit de către ocolul silvic care prest</w:t>
      </w:r>
      <w:r w:rsidR="00614B0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ează</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servicii sau de administrare și avizat de către G</w:t>
      </w:r>
      <w:r w:rsidR="00047D4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arda </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F</w:t>
      </w:r>
      <w:r w:rsidR="00047D4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orestieră</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menționat la art. </w:t>
      </w:r>
      <w:r w:rsidR="00CE5874" w:rsidRPr="005C5AC4">
        <w:rPr>
          <w:rStyle w:val="slitbdy"/>
          <w:rFonts w:ascii="Times New Roman" w:hAnsi="Times New Roman" w:cs="Times New Roman"/>
          <w:color w:val="000000" w:themeColor="text1"/>
          <w:sz w:val="24"/>
          <w:szCs w:val="24"/>
          <w:bdr w:val="none" w:sz="0" w:space="0" w:color="auto" w:frame="1"/>
          <w:shd w:val="clear" w:color="auto" w:fill="FFFFFF"/>
          <w:lang w:val="ro-RO"/>
        </w:rPr>
        <w:t>1</w:t>
      </w:r>
      <w:r w:rsidR="00994ABD" w:rsidRPr="005C5AC4">
        <w:rPr>
          <w:rStyle w:val="slitbdy"/>
          <w:rFonts w:ascii="Times New Roman" w:hAnsi="Times New Roman" w:cs="Times New Roman"/>
          <w:color w:val="000000" w:themeColor="text1"/>
          <w:sz w:val="24"/>
          <w:szCs w:val="24"/>
          <w:bdr w:val="none" w:sz="0" w:space="0" w:color="auto" w:frame="1"/>
          <w:shd w:val="clear" w:color="auto" w:fill="FFFFFF"/>
          <w:lang w:val="ro-RO"/>
        </w:rPr>
        <w:t>0</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lit. g);</w:t>
      </w:r>
    </w:p>
    <w:p w14:paraId="2EF86A3A" w14:textId="08489C94" w:rsidR="00E95512" w:rsidRPr="005C5AC4" w:rsidRDefault="00E95512" w:rsidP="00E95512">
      <w:pPr>
        <w:pStyle w:val="ListParagraph"/>
        <w:numPr>
          <w:ilvl w:val="0"/>
          <w:numId w:val="43"/>
        </w:num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factura fiscală pentru lucrările realizate, întocmită la nivelul sumelor din documentul de recepție prevăzut la lit. a)</w:t>
      </w:r>
      <w:r w:rsidR="002A50E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p>
    <w:p w14:paraId="0B100E43" w14:textId="64AB9F72" w:rsidR="00354A0C" w:rsidRPr="005C5AC4" w:rsidRDefault="00354A0C" w:rsidP="000372AD">
      <w:pPr>
        <w:pStyle w:val="ListParagraph"/>
        <w:numPr>
          <w:ilvl w:val="0"/>
          <w:numId w:val="43"/>
        </w:numPr>
        <w:spacing w:line="276" w:lineRule="auto"/>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copie după documentele care atestă efectuarea plății lucrărilor sau serviciilor executate, menționat</w:t>
      </w:r>
      <w:r w:rsidR="002A50E8" w:rsidRPr="005C5AC4">
        <w:rPr>
          <w:rStyle w:val="slitbdy"/>
          <w:rFonts w:ascii="Times New Roman" w:hAnsi="Times New Roman" w:cs="Times New Roman"/>
          <w:color w:val="000000" w:themeColor="text1"/>
          <w:sz w:val="24"/>
          <w:szCs w:val="24"/>
          <w:bdr w:val="none" w:sz="0" w:space="0" w:color="auto" w:frame="1"/>
          <w:shd w:val="clear" w:color="auto" w:fill="FFFFFF"/>
          <w:lang w:val="ro-RO"/>
        </w:rPr>
        <w:t>e</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la art. </w:t>
      </w:r>
      <w:r w:rsidR="00CE5874" w:rsidRPr="005C5AC4">
        <w:rPr>
          <w:rStyle w:val="slitbdy"/>
          <w:rFonts w:ascii="Times New Roman" w:hAnsi="Times New Roman" w:cs="Times New Roman"/>
          <w:color w:val="000000" w:themeColor="text1"/>
          <w:sz w:val="24"/>
          <w:szCs w:val="24"/>
          <w:bdr w:val="none" w:sz="0" w:space="0" w:color="auto" w:frame="1"/>
          <w:shd w:val="clear" w:color="auto" w:fill="FFFFFF"/>
          <w:lang w:val="ro-RO"/>
        </w:rPr>
        <w:t>1</w:t>
      </w:r>
      <w:r w:rsidR="00994ABD" w:rsidRPr="005C5AC4">
        <w:rPr>
          <w:rStyle w:val="slitbdy"/>
          <w:rFonts w:ascii="Times New Roman" w:hAnsi="Times New Roman" w:cs="Times New Roman"/>
          <w:color w:val="000000" w:themeColor="text1"/>
          <w:sz w:val="24"/>
          <w:szCs w:val="24"/>
          <w:bdr w:val="none" w:sz="0" w:space="0" w:color="auto" w:frame="1"/>
          <w:shd w:val="clear" w:color="auto" w:fill="FFFFFF"/>
          <w:lang w:val="ro-RO"/>
        </w:rPr>
        <w:t>0</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lit. h).</w:t>
      </w:r>
    </w:p>
    <w:p w14:paraId="4EC126D9" w14:textId="2710D5C5" w:rsidR="005D4A8A" w:rsidRPr="005C5AC4" w:rsidRDefault="00634A26" w:rsidP="000372AD">
      <w:pPr>
        <w:spacing w:after="0" w:line="276" w:lineRule="auto"/>
        <w:ind w:right="72"/>
        <w:jc w:val="both"/>
        <w:rPr>
          <w:rStyle w:val="slit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(3) Cererile de transfer </w:t>
      </w:r>
      <w:r w:rsidR="0038082A" w:rsidRPr="005C5AC4">
        <w:rPr>
          <w:rStyle w:val="slitbdy"/>
          <w:rFonts w:ascii="Times New Roman" w:hAnsi="Times New Roman" w:cs="Times New Roman"/>
          <w:color w:val="000000" w:themeColor="text1"/>
          <w:sz w:val="24"/>
          <w:szCs w:val="24"/>
          <w:bdr w:val="none" w:sz="0" w:space="0" w:color="auto" w:frame="1"/>
          <w:shd w:val="clear" w:color="auto" w:fill="FFFFFF"/>
          <w:lang w:val="ro-RO"/>
        </w:rPr>
        <w:t>se depun</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se verifică și se aprobă la MMAP și se finanțează în ordinea depunerii lor, în </w:t>
      </w:r>
      <w:r w:rsidR="005D4A8A" w:rsidRPr="005C5AC4">
        <w:rPr>
          <w:rStyle w:val="slitbdy"/>
          <w:rFonts w:ascii="Times New Roman" w:hAnsi="Times New Roman" w:cs="Times New Roman"/>
          <w:color w:val="000000" w:themeColor="text1"/>
          <w:sz w:val="24"/>
          <w:szCs w:val="24"/>
          <w:bdr w:val="none" w:sz="0" w:space="0" w:color="auto" w:frame="1"/>
          <w:shd w:val="clear" w:color="auto" w:fill="FFFFFF"/>
          <w:lang w:val="ro-RO"/>
        </w:rPr>
        <w:t>limita valorilor prevăzute în contractele de finanțare</w:t>
      </w:r>
      <w:r w:rsidR="003D3F94"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astfel: </w:t>
      </w:r>
      <w:r w:rsidR="00E27383" w:rsidRPr="005C5AC4">
        <w:rPr>
          <w:rStyle w:val="slitbdy"/>
          <w:rFonts w:ascii="Times New Roman" w:hAnsi="Times New Roman" w:cs="Times New Roman"/>
          <w:color w:val="000000" w:themeColor="text1"/>
          <w:sz w:val="24"/>
          <w:szCs w:val="24"/>
          <w:bdr w:val="none" w:sz="0" w:space="0" w:color="auto" w:frame="1"/>
          <w:shd w:val="clear" w:color="auto" w:fill="FFFFFF"/>
          <w:lang w:val="ro-RO"/>
        </w:rPr>
        <w:t>în cazul în care valoarea solicitată este mai mică sau egală cu prevederile contractului de finanțare, va fi plătită suma menționată în documentul care atestă plata, iar în cazul în care valoarea solicitată este mai mare decât prevederile contractului de finanțare, va fi plătită suma menționată în contract</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p>
    <w:p w14:paraId="62FC27CD" w14:textId="6F76D26B" w:rsidR="002A16DD" w:rsidRPr="005C5AC4" w:rsidRDefault="005D4A8A" w:rsidP="000372AD">
      <w:pPr>
        <w:spacing w:after="0" w:line="276" w:lineRule="auto"/>
        <w:ind w:right="72"/>
        <w:jc w:val="both"/>
        <w:rPr>
          <w:rFonts w:ascii="Times New Roman" w:eastAsia="Times New Roman" w:hAnsi="Times New Roman" w:cs="Times New Roman"/>
          <w:bCs/>
          <w:color w:val="000000" w:themeColor="text1"/>
          <w:sz w:val="24"/>
          <w:szCs w:val="24"/>
          <w:bdr w:val="none" w:sz="0" w:space="0" w:color="auto" w:frame="1"/>
          <w:shd w:val="clear" w:color="auto" w:fill="FFFFFF"/>
          <w:lang w:val="ro-RO" w:eastAsia="ro-RO"/>
        </w:rPr>
      </w:pP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(4) Procedura de desfășurare a operațiunilor prevăzute la alin. (3) va fi detaliată în ghidul </w:t>
      </w:r>
      <w:r w:rsidR="00AB26EA" w:rsidRPr="005C5AC4">
        <w:rPr>
          <w:rStyle w:val="slitbdy"/>
          <w:rFonts w:ascii="Times New Roman" w:hAnsi="Times New Roman" w:cs="Times New Roman"/>
          <w:color w:val="000000" w:themeColor="text1"/>
          <w:sz w:val="24"/>
          <w:szCs w:val="24"/>
          <w:bdr w:val="none" w:sz="0" w:space="0" w:color="auto" w:frame="1"/>
          <w:shd w:val="clear" w:color="auto" w:fill="FFFFFF"/>
          <w:lang w:val="ro-RO"/>
        </w:rPr>
        <w:t>de finanț</w:t>
      </w:r>
      <w:r w:rsidR="005E196F" w:rsidRPr="005C5AC4">
        <w:rPr>
          <w:rStyle w:val="slitbdy"/>
          <w:rFonts w:ascii="Times New Roman" w:hAnsi="Times New Roman" w:cs="Times New Roman"/>
          <w:color w:val="000000" w:themeColor="text1"/>
          <w:sz w:val="24"/>
          <w:szCs w:val="24"/>
          <w:bdr w:val="none" w:sz="0" w:space="0" w:color="auto" w:frame="1"/>
          <w:shd w:val="clear" w:color="auto" w:fill="FFFFFF"/>
          <w:lang w:val="ro-RO"/>
        </w:rPr>
        <w:t>a</w:t>
      </w:r>
      <w:r w:rsidR="00AB26EA" w:rsidRPr="005C5AC4">
        <w:rPr>
          <w:rStyle w:val="slitbdy"/>
          <w:rFonts w:ascii="Times New Roman" w:hAnsi="Times New Roman" w:cs="Times New Roman"/>
          <w:color w:val="000000" w:themeColor="text1"/>
          <w:sz w:val="24"/>
          <w:szCs w:val="24"/>
          <w:bdr w:val="none" w:sz="0" w:space="0" w:color="auto" w:frame="1"/>
          <w:shd w:val="clear" w:color="auto" w:fill="FFFFFF"/>
          <w:lang w:val="ro-RO"/>
        </w:rPr>
        <w:t>re</w:t>
      </w:r>
      <w:r w:rsidRPr="005C5AC4">
        <w:rPr>
          <w:rStyle w:val="slitbdy"/>
          <w:rFonts w:ascii="Times New Roman" w:hAnsi="Times New Roman" w:cs="Times New Roman"/>
          <w:color w:val="000000" w:themeColor="text1"/>
          <w:sz w:val="24"/>
          <w:szCs w:val="24"/>
          <w:bdr w:val="none" w:sz="0" w:space="0" w:color="auto" w:frame="1"/>
          <w:shd w:val="clear" w:color="auto" w:fill="FFFFFF"/>
          <w:lang w:val="ro-RO"/>
        </w:rPr>
        <w:t>.</w:t>
      </w:r>
      <w:r w:rsidR="00634A26" w:rsidRPr="005C5AC4">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r w:rsidR="00354A0C" w:rsidRPr="005C5AC4" w:rsidDel="00354A0C">
        <w:rPr>
          <w:rStyle w:val="slitbdy"/>
          <w:rFonts w:ascii="Times New Roman" w:hAnsi="Times New Roman" w:cs="Times New Roman"/>
          <w:color w:val="000000" w:themeColor="text1"/>
          <w:sz w:val="24"/>
          <w:szCs w:val="24"/>
          <w:bdr w:val="none" w:sz="0" w:space="0" w:color="auto" w:frame="1"/>
          <w:shd w:val="clear" w:color="auto" w:fill="FFFFFF"/>
          <w:lang w:val="ro-RO"/>
        </w:rPr>
        <w:t xml:space="preserve"> </w:t>
      </w:r>
    </w:p>
    <w:p w14:paraId="7E8FD390" w14:textId="3E800982" w:rsidR="001D1B5C" w:rsidRPr="005C5AC4" w:rsidRDefault="00F24748" w:rsidP="000372AD">
      <w:pPr>
        <w:tabs>
          <w:tab w:val="left" w:pos="4212"/>
        </w:tabs>
        <w:spacing w:before="240" w:after="120" w:line="276" w:lineRule="auto"/>
        <w:jc w:val="both"/>
        <w:rPr>
          <w:rFonts w:ascii="Times New Roman" w:hAnsi="Times New Roman" w:cs="Times New Roman"/>
          <w:bCs/>
          <w:color w:val="000000" w:themeColor="text1"/>
          <w:sz w:val="24"/>
          <w:szCs w:val="24"/>
          <w:lang w:val="ro-RO"/>
        </w:rPr>
      </w:pPr>
      <w:r w:rsidRPr="005C5AC4">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t>Art.</w:t>
      </w:r>
      <w:r w:rsidR="00AD7420" w:rsidRPr="005C5AC4">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t xml:space="preserve"> </w:t>
      </w:r>
      <w:r w:rsidR="00994ABD" w:rsidRPr="005C5AC4">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t>20</w:t>
      </w:r>
      <w:r w:rsidR="006F57F0" w:rsidRPr="005C5AC4">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t xml:space="preserve"> -</w:t>
      </w:r>
      <w:r w:rsidR="006F57F0" w:rsidRPr="005C5AC4">
        <w:rPr>
          <w:rFonts w:ascii="Times New Roman" w:hAnsi="Times New Roman" w:cs="Times New Roman"/>
          <w:b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w:t>
      </w:r>
      <w:r w:rsidR="00205B97" w:rsidRPr="005C5AC4">
        <w:rPr>
          <w:rFonts w:ascii="Times New Roman" w:hAnsi="Times New Roman" w:cs="Times New Roman"/>
          <w:bCs/>
          <w:color w:val="000000" w:themeColor="text1"/>
          <w:sz w:val="24"/>
          <w:szCs w:val="24"/>
          <w:lang w:val="ro-RO"/>
        </w:rPr>
        <w:t>1</w:t>
      </w:r>
      <w:r w:rsidRPr="005C5AC4">
        <w:rPr>
          <w:rFonts w:ascii="Times New Roman" w:hAnsi="Times New Roman" w:cs="Times New Roman"/>
          <w:bCs/>
          <w:color w:val="000000" w:themeColor="text1"/>
          <w:sz w:val="24"/>
          <w:szCs w:val="24"/>
          <w:lang w:val="ro-RO"/>
        </w:rPr>
        <w:t xml:space="preserve">) </w:t>
      </w:r>
      <w:r w:rsidR="005B1946" w:rsidRPr="005C5AC4">
        <w:rPr>
          <w:rFonts w:ascii="Times New Roman" w:hAnsi="Times New Roman" w:cs="Times New Roman"/>
          <w:bCs/>
          <w:color w:val="000000" w:themeColor="text1"/>
          <w:sz w:val="24"/>
          <w:szCs w:val="24"/>
          <w:lang w:val="ro-RO"/>
        </w:rPr>
        <w:t>L</w:t>
      </w:r>
      <w:r w:rsidRPr="005C5AC4">
        <w:rPr>
          <w:rFonts w:ascii="Times New Roman" w:hAnsi="Times New Roman" w:cs="Times New Roman"/>
          <w:bCs/>
          <w:color w:val="000000" w:themeColor="text1"/>
          <w:sz w:val="24"/>
          <w:szCs w:val="24"/>
          <w:lang w:val="ro-RO"/>
        </w:rPr>
        <w:t xml:space="preserve">ucrările de întreținere </w:t>
      </w:r>
      <w:r w:rsidR="00E27383" w:rsidRPr="005C5AC4">
        <w:rPr>
          <w:rFonts w:ascii="Times New Roman" w:hAnsi="Times New Roman" w:cs="Times New Roman"/>
          <w:bCs/>
          <w:color w:val="000000" w:themeColor="text1"/>
          <w:sz w:val="24"/>
          <w:szCs w:val="24"/>
          <w:lang w:val="ro-RO"/>
        </w:rPr>
        <w:t xml:space="preserve">necesare pentru plantațiile realizate, </w:t>
      </w:r>
      <w:r w:rsidRPr="005C5AC4">
        <w:rPr>
          <w:rFonts w:ascii="Times New Roman" w:hAnsi="Times New Roman" w:cs="Times New Roman"/>
          <w:bCs/>
          <w:color w:val="000000" w:themeColor="text1"/>
          <w:sz w:val="24"/>
          <w:szCs w:val="24"/>
          <w:lang w:val="ro-RO"/>
        </w:rPr>
        <w:t xml:space="preserve">care se vor realiza </w:t>
      </w:r>
      <w:r w:rsidR="008F1944" w:rsidRPr="005C5AC4">
        <w:rPr>
          <w:rFonts w:ascii="Times New Roman" w:hAnsi="Times New Roman" w:cs="Times New Roman"/>
          <w:bCs/>
          <w:color w:val="000000" w:themeColor="text1"/>
          <w:sz w:val="24"/>
          <w:szCs w:val="24"/>
          <w:lang w:val="ro-RO"/>
        </w:rPr>
        <w:t xml:space="preserve">după </w:t>
      </w:r>
      <w:r w:rsidR="001D1B5C" w:rsidRPr="005C5AC4">
        <w:rPr>
          <w:rFonts w:ascii="Times New Roman" w:hAnsi="Times New Roman" w:cs="Times New Roman"/>
          <w:bCs/>
          <w:color w:val="000000" w:themeColor="text1"/>
          <w:sz w:val="24"/>
          <w:szCs w:val="24"/>
          <w:lang w:val="ro-RO"/>
        </w:rPr>
        <w:t>încheierea contractului de finanțare</w:t>
      </w:r>
      <w:r w:rsidR="008F1944" w:rsidRPr="005C5AC4">
        <w:rPr>
          <w:rFonts w:ascii="Times New Roman" w:hAnsi="Times New Roman" w:cs="Times New Roman"/>
          <w:bCs/>
          <w:color w:val="000000" w:themeColor="text1"/>
          <w:sz w:val="24"/>
          <w:szCs w:val="24"/>
          <w:lang w:val="ro-RO"/>
        </w:rPr>
        <w:t xml:space="preserve"> și până la închiderea stării de masiv a plantației, </w:t>
      </w:r>
      <w:r w:rsidR="00E65BE9" w:rsidRPr="005C5AC4">
        <w:rPr>
          <w:rFonts w:ascii="Times New Roman" w:hAnsi="Times New Roman" w:cs="Times New Roman"/>
          <w:bCs/>
          <w:color w:val="000000" w:themeColor="text1"/>
          <w:sz w:val="24"/>
          <w:szCs w:val="24"/>
          <w:lang w:val="ro-RO"/>
        </w:rPr>
        <w:t>sunt eligibile la plată</w:t>
      </w:r>
      <w:r w:rsidR="005B1946" w:rsidRPr="005C5AC4">
        <w:rPr>
          <w:rFonts w:ascii="Times New Roman" w:hAnsi="Times New Roman" w:cs="Times New Roman"/>
          <w:bCs/>
          <w:color w:val="000000" w:themeColor="text1"/>
          <w:sz w:val="24"/>
          <w:szCs w:val="24"/>
          <w:lang w:val="ro-RO"/>
        </w:rPr>
        <w:t xml:space="preserve">, dar </w:t>
      </w:r>
      <w:r w:rsidR="00E83B7E" w:rsidRPr="005C5AC4">
        <w:rPr>
          <w:rFonts w:ascii="Times New Roman" w:hAnsi="Times New Roman" w:cs="Times New Roman"/>
          <w:bCs/>
          <w:color w:val="000000" w:themeColor="text1"/>
          <w:sz w:val="24"/>
          <w:szCs w:val="24"/>
          <w:lang w:val="ro-RO"/>
        </w:rPr>
        <w:t>fără a depăși termenul prevăzut la art. 1</w:t>
      </w:r>
      <w:r w:rsidR="00994ABD" w:rsidRPr="005C5AC4">
        <w:rPr>
          <w:rFonts w:ascii="Times New Roman" w:hAnsi="Times New Roman" w:cs="Times New Roman"/>
          <w:bCs/>
          <w:color w:val="000000" w:themeColor="text1"/>
          <w:sz w:val="24"/>
          <w:szCs w:val="24"/>
          <w:lang w:val="ro-RO"/>
        </w:rPr>
        <w:t>3</w:t>
      </w:r>
      <w:r w:rsidR="00E83B7E" w:rsidRPr="005C5AC4">
        <w:rPr>
          <w:rFonts w:ascii="Times New Roman" w:hAnsi="Times New Roman" w:cs="Times New Roman"/>
          <w:bCs/>
          <w:color w:val="000000" w:themeColor="text1"/>
          <w:sz w:val="24"/>
          <w:szCs w:val="24"/>
          <w:lang w:val="ro-RO"/>
        </w:rPr>
        <w:t xml:space="preserve"> </w:t>
      </w:r>
      <w:r w:rsidR="00426CB4" w:rsidRPr="005C5AC4">
        <w:rPr>
          <w:rFonts w:ascii="Times New Roman" w:hAnsi="Times New Roman" w:cs="Times New Roman"/>
          <w:bCs/>
          <w:color w:val="000000" w:themeColor="text1"/>
          <w:sz w:val="24"/>
          <w:szCs w:val="24"/>
          <w:lang w:val="ro-RO"/>
        </w:rPr>
        <w:t xml:space="preserve">alin. (1) </w:t>
      </w:r>
      <w:r w:rsidR="00E83B7E" w:rsidRPr="005C5AC4">
        <w:rPr>
          <w:rFonts w:ascii="Times New Roman" w:hAnsi="Times New Roman" w:cs="Times New Roman"/>
          <w:bCs/>
          <w:color w:val="000000" w:themeColor="text1"/>
          <w:sz w:val="24"/>
          <w:szCs w:val="24"/>
          <w:lang w:val="ro-RO"/>
        </w:rPr>
        <w:t>din prezenta schemă</w:t>
      </w:r>
      <w:r w:rsidR="001D1B5C" w:rsidRPr="005C5AC4">
        <w:rPr>
          <w:rFonts w:ascii="Times New Roman" w:hAnsi="Times New Roman" w:cs="Times New Roman"/>
          <w:bCs/>
          <w:color w:val="000000" w:themeColor="text1"/>
          <w:sz w:val="24"/>
          <w:szCs w:val="24"/>
          <w:lang w:val="ro-RO"/>
        </w:rPr>
        <w:t>.</w:t>
      </w:r>
    </w:p>
    <w:p w14:paraId="6EB43152" w14:textId="4BE5BBFC" w:rsidR="00F24748" w:rsidRPr="005C5AC4" w:rsidRDefault="001D1B5C" w:rsidP="000372AD">
      <w:pPr>
        <w:tabs>
          <w:tab w:val="left" w:pos="4212"/>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(2) Pentru lucrările prevăzute la alin. (1)</w:t>
      </w:r>
      <w:r w:rsidR="00E83B7E" w:rsidRPr="005C5AC4">
        <w:rPr>
          <w:rFonts w:ascii="Times New Roman" w:hAnsi="Times New Roman" w:cs="Times New Roman"/>
          <w:bCs/>
          <w:color w:val="000000" w:themeColor="text1"/>
          <w:sz w:val="24"/>
          <w:szCs w:val="24"/>
          <w:lang w:val="ro-RO"/>
        </w:rPr>
        <w:t xml:space="preserve">, </w:t>
      </w:r>
      <w:r w:rsidR="00F24748" w:rsidRPr="005C5AC4">
        <w:rPr>
          <w:rFonts w:ascii="Times New Roman" w:hAnsi="Times New Roman" w:cs="Times New Roman"/>
          <w:bCs/>
          <w:color w:val="000000" w:themeColor="text1"/>
          <w:sz w:val="24"/>
          <w:szCs w:val="24"/>
          <w:lang w:val="ro-RO"/>
        </w:rPr>
        <w:t xml:space="preserve">se pot </w:t>
      </w:r>
      <w:r w:rsidR="00634A26" w:rsidRPr="005C5AC4">
        <w:rPr>
          <w:rFonts w:ascii="Times New Roman" w:hAnsi="Times New Roman" w:cs="Times New Roman"/>
          <w:bCs/>
          <w:color w:val="000000" w:themeColor="text1"/>
          <w:sz w:val="24"/>
          <w:szCs w:val="24"/>
          <w:lang w:val="ro-RO"/>
        </w:rPr>
        <w:t>depune în continuare</w:t>
      </w:r>
      <w:r w:rsidRPr="005C5AC4">
        <w:rPr>
          <w:rFonts w:ascii="Times New Roman" w:hAnsi="Times New Roman" w:cs="Times New Roman"/>
          <w:bCs/>
          <w:color w:val="000000" w:themeColor="text1"/>
          <w:sz w:val="24"/>
          <w:szCs w:val="24"/>
          <w:lang w:val="ro-RO"/>
        </w:rPr>
        <w:t xml:space="preserve"> </w:t>
      </w:r>
      <w:r w:rsidR="000C233D" w:rsidRPr="005C5AC4">
        <w:rPr>
          <w:rFonts w:ascii="Times New Roman" w:hAnsi="Times New Roman" w:cs="Times New Roman"/>
          <w:bCs/>
          <w:color w:val="000000" w:themeColor="text1"/>
          <w:sz w:val="24"/>
          <w:szCs w:val="24"/>
          <w:lang w:val="ro-RO"/>
        </w:rPr>
        <w:t xml:space="preserve">maxim 2 </w:t>
      </w:r>
      <w:r w:rsidRPr="005C5AC4">
        <w:rPr>
          <w:rFonts w:ascii="Times New Roman" w:hAnsi="Times New Roman" w:cs="Times New Roman"/>
          <w:bCs/>
          <w:color w:val="000000" w:themeColor="text1"/>
          <w:sz w:val="24"/>
          <w:szCs w:val="24"/>
          <w:lang w:val="ro-RO"/>
        </w:rPr>
        <w:t>cereri de transfer</w:t>
      </w:r>
      <w:r w:rsidR="000C233D" w:rsidRPr="005C5AC4">
        <w:rPr>
          <w:rFonts w:ascii="Times New Roman" w:hAnsi="Times New Roman" w:cs="Times New Roman"/>
          <w:bCs/>
          <w:color w:val="000000" w:themeColor="text1"/>
          <w:sz w:val="24"/>
          <w:szCs w:val="24"/>
          <w:lang w:val="ro-RO"/>
        </w:rPr>
        <w:t xml:space="preserve"> pe an</w:t>
      </w:r>
      <w:r w:rsidR="00634A26" w:rsidRPr="005C5AC4">
        <w:rPr>
          <w:rFonts w:ascii="Times New Roman" w:hAnsi="Times New Roman" w:cs="Times New Roman"/>
          <w:bCs/>
          <w:color w:val="000000" w:themeColor="text1"/>
          <w:sz w:val="24"/>
          <w:szCs w:val="24"/>
          <w:lang w:val="ro-RO"/>
        </w:rPr>
        <w:t xml:space="preserve">, după realizarea și recepția </w:t>
      </w:r>
      <w:r w:rsidRPr="005C5AC4">
        <w:rPr>
          <w:rFonts w:ascii="Times New Roman" w:hAnsi="Times New Roman" w:cs="Times New Roman"/>
          <w:bCs/>
          <w:color w:val="000000" w:themeColor="text1"/>
          <w:sz w:val="24"/>
          <w:szCs w:val="24"/>
          <w:lang w:val="ro-RO"/>
        </w:rPr>
        <w:t>acestora</w:t>
      </w:r>
      <w:r w:rsidR="00634A26" w:rsidRPr="005C5AC4">
        <w:rPr>
          <w:rFonts w:ascii="Times New Roman" w:hAnsi="Times New Roman" w:cs="Times New Roman"/>
          <w:bCs/>
          <w:color w:val="000000" w:themeColor="text1"/>
          <w:sz w:val="24"/>
          <w:szCs w:val="24"/>
          <w:lang w:val="ro-RO"/>
        </w:rPr>
        <w:t xml:space="preserve">, </w:t>
      </w:r>
      <w:r w:rsidR="000C233D" w:rsidRPr="005C5AC4">
        <w:rPr>
          <w:rFonts w:ascii="Times New Roman" w:hAnsi="Times New Roman" w:cs="Times New Roman"/>
          <w:bCs/>
          <w:color w:val="000000" w:themeColor="text1"/>
          <w:sz w:val="24"/>
          <w:szCs w:val="24"/>
          <w:lang w:val="ro-RO"/>
        </w:rPr>
        <w:t>cu respectarea prevederilor</w:t>
      </w:r>
      <w:r w:rsidRPr="005C5AC4">
        <w:rPr>
          <w:rFonts w:ascii="Times New Roman" w:hAnsi="Times New Roman" w:cs="Times New Roman"/>
          <w:bCs/>
          <w:color w:val="000000" w:themeColor="text1"/>
          <w:sz w:val="24"/>
          <w:szCs w:val="24"/>
          <w:lang w:val="ro-RO"/>
        </w:rPr>
        <w:t xml:space="preserve"> art. </w:t>
      </w:r>
      <w:r w:rsidR="00121004" w:rsidRPr="005C5AC4">
        <w:rPr>
          <w:rFonts w:ascii="Times New Roman" w:hAnsi="Times New Roman" w:cs="Times New Roman"/>
          <w:bCs/>
          <w:color w:val="000000" w:themeColor="text1"/>
          <w:sz w:val="24"/>
          <w:szCs w:val="24"/>
          <w:lang w:val="ro-RO"/>
        </w:rPr>
        <w:t>19</w:t>
      </w:r>
      <w:r w:rsidRPr="005C5AC4">
        <w:rPr>
          <w:rFonts w:ascii="Times New Roman" w:hAnsi="Times New Roman" w:cs="Times New Roman"/>
          <w:bCs/>
          <w:color w:val="000000" w:themeColor="text1"/>
          <w:sz w:val="24"/>
          <w:szCs w:val="24"/>
          <w:lang w:val="ro-RO"/>
        </w:rPr>
        <w:t xml:space="preserve"> alin. (2) și (3)</w:t>
      </w:r>
      <w:r w:rsidR="00F24748" w:rsidRPr="005C5AC4">
        <w:rPr>
          <w:rFonts w:ascii="Times New Roman" w:hAnsi="Times New Roman" w:cs="Times New Roman"/>
          <w:bCs/>
          <w:color w:val="000000" w:themeColor="text1"/>
          <w:sz w:val="24"/>
          <w:szCs w:val="24"/>
          <w:lang w:val="ro-RO"/>
        </w:rPr>
        <w:t xml:space="preserve">, </w:t>
      </w:r>
      <w:r w:rsidR="00E60863" w:rsidRPr="005C5AC4">
        <w:rPr>
          <w:rFonts w:ascii="Times New Roman" w:hAnsi="Times New Roman" w:cs="Times New Roman"/>
          <w:bCs/>
          <w:color w:val="000000" w:themeColor="text1"/>
          <w:sz w:val="24"/>
          <w:szCs w:val="24"/>
          <w:lang w:val="ro-RO"/>
        </w:rPr>
        <w:t xml:space="preserve">cu condiția ca valoarea totală </w:t>
      </w:r>
      <w:r w:rsidR="005441DF" w:rsidRPr="005C5AC4">
        <w:rPr>
          <w:rFonts w:ascii="Times New Roman" w:hAnsi="Times New Roman" w:cs="Times New Roman"/>
          <w:bCs/>
          <w:color w:val="000000" w:themeColor="text1"/>
          <w:sz w:val="24"/>
          <w:szCs w:val="24"/>
          <w:lang w:val="ro-RO"/>
        </w:rPr>
        <w:t xml:space="preserve">a deconturilor transmise spre </w:t>
      </w:r>
      <w:r w:rsidR="00866B94" w:rsidRPr="005C5AC4">
        <w:rPr>
          <w:rFonts w:ascii="Times New Roman" w:hAnsi="Times New Roman" w:cs="Times New Roman"/>
          <w:bCs/>
          <w:color w:val="000000" w:themeColor="text1"/>
          <w:sz w:val="24"/>
          <w:szCs w:val="24"/>
          <w:lang w:val="ro-RO"/>
        </w:rPr>
        <w:t>decontare,</w:t>
      </w:r>
      <w:r w:rsidR="005441DF" w:rsidRPr="005C5AC4">
        <w:rPr>
          <w:rFonts w:ascii="Times New Roman" w:hAnsi="Times New Roman" w:cs="Times New Roman"/>
          <w:bCs/>
          <w:color w:val="000000" w:themeColor="text1"/>
          <w:sz w:val="24"/>
          <w:szCs w:val="24"/>
          <w:lang w:val="ro-RO"/>
        </w:rPr>
        <w:t xml:space="preserve"> </w:t>
      </w:r>
      <w:r w:rsidR="00E60863" w:rsidRPr="005C5AC4">
        <w:rPr>
          <w:rFonts w:ascii="Times New Roman" w:hAnsi="Times New Roman" w:cs="Times New Roman"/>
          <w:bCs/>
          <w:color w:val="000000" w:themeColor="text1"/>
          <w:sz w:val="24"/>
          <w:szCs w:val="24"/>
          <w:lang w:val="ro-RO"/>
        </w:rPr>
        <w:t xml:space="preserve">acordată în baza prezentei scheme să nu </w:t>
      </w:r>
      <w:r w:rsidR="00F24748" w:rsidRPr="005C5AC4">
        <w:rPr>
          <w:rFonts w:ascii="Times New Roman" w:hAnsi="Times New Roman" w:cs="Times New Roman"/>
          <w:bCs/>
          <w:color w:val="000000" w:themeColor="text1"/>
          <w:sz w:val="24"/>
          <w:szCs w:val="24"/>
          <w:lang w:val="ro-RO"/>
        </w:rPr>
        <w:t>depăș</w:t>
      </w:r>
      <w:r w:rsidR="00E60863" w:rsidRPr="005C5AC4">
        <w:rPr>
          <w:rFonts w:ascii="Times New Roman" w:hAnsi="Times New Roman" w:cs="Times New Roman"/>
          <w:bCs/>
          <w:color w:val="000000" w:themeColor="text1"/>
          <w:sz w:val="24"/>
          <w:szCs w:val="24"/>
          <w:lang w:val="ro-RO"/>
        </w:rPr>
        <w:t>ească</w:t>
      </w:r>
      <w:r w:rsidR="00F24748" w:rsidRPr="005C5AC4">
        <w:rPr>
          <w:rFonts w:ascii="Times New Roman" w:hAnsi="Times New Roman" w:cs="Times New Roman"/>
          <w:bCs/>
          <w:color w:val="000000" w:themeColor="text1"/>
          <w:sz w:val="24"/>
          <w:szCs w:val="24"/>
          <w:lang w:val="ro-RO"/>
        </w:rPr>
        <w:t xml:space="preserve"> </w:t>
      </w:r>
      <w:r w:rsidRPr="005C5AC4">
        <w:rPr>
          <w:rFonts w:ascii="Times New Roman" w:hAnsi="Times New Roman" w:cs="Times New Roman"/>
          <w:bCs/>
          <w:color w:val="000000" w:themeColor="text1"/>
          <w:sz w:val="24"/>
          <w:szCs w:val="24"/>
          <w:lang w:val="ro-RO"/>
        </w:rPr>
        <w:t xml:space="preserve">valoarea prevăzută </w:t>
      </w:r>
      <w:r w:rsidR="008F27F1" w:rsidRPr="005C5AC4">
        <w:rPr>
          <w:rFonts w:ascii="Times New Roman" w:hAnsi="Times New Roman" w:cs="Times New Roman"/>
          <w:bCs/>
          <w:color w:val="000000" w:themeColor="text1"/>
          <w:sz w:val="24"/>
          <w:szCs w:val="24"/>
          <w:lang w:val="ro-RO"/>
        </w:rPr>
        <w:t>în contractul de finanțare</w:t>
      </w:r>
      <w:r w:rsidR="00F24748" w:rsidRPr="005C5AC4">
        <w:rPr>
          <w:rFonts w:ascii="Times New Roman" w:hAnsi="Times New Roman" w:cs="Times New Roman"/>
          <w:bCs/>
          <w:color w:val="000000" w:themeColor="text1"/>
          <w:sz w:val="24"/>
          <w:szCs w:val="24"/>
          <w:lang w:val="ro-RO"/>
        </w:rPr>
        <w:t xml:space="preserve">. </w:t>
      </w:r>
    </w:p>
    <w:p w14:paraId="39BC335D" w14:textId="0CFE724E" w:rsidR="00A75C2F" w:rsidRPr="005C5AC4" w:rsidRDefault="005463AA" w:rsidP="00CC525D">
      <w:pPr>
        <w:pStyle w:val="ListParagraph"/>
        <w:tabs>
          <w:tab w:val="left" w:pos="284"/>
        </w:tabs>
        <w:spacing w:before="240" w:after="0" w:line="276" w:lineRule="auto"/>
        <w:ind w:left="0"/>
        <w:contextualSpacing w:val="0"/>
        <w:jc w:val="both"/>
        <w:rPr>
          <w:rFonts w:ascii="Times New Roman" w:hAnsi="Times New Roman" w:cs="Times New Roman"/>
          <w:bCs/>
          <w:color w:val="000000" w:themeColor="text1"/>
          <w:sz w:val="24"/>
          <w:szCs w:val="24"/>
          <w:lang w:val="ro-RO"/>
        </w:rPr>
      </w:pPr>
      <w:r w:rsidRPr="005C5AC4">
        <w:rPr>
          <w:rFonts w:ascii="Times New Roman" w:hAnsi="Times New Roman" w:cs="Times New Roman"/>
          <w:b/>
          <w:color w:val="000000" w:themeColor="text1"/>
          <w:sz w:val="24"/>
          <w:szCs w:val="24"/>
          <w:lang w:val="ro-RO"/>
        </w:rPr>
        <w:t>Art. 2</w:t>
      </w:r>
      <w:r w:rsidR="00121004" w:rsidRPr="005C5AC4">
        <w:rPr>
          <w:rFonts w:ascii="Times New Roman" w:hAnsi="Times New Roman" w:cs="Times New Roman"/>
          <w:b/>
          <w:color w:val="000000" w:themeColor="text1"/>
          <w:sz w:val="24"/>
          <w:szCs w:val="24"/>
          <w:lang w:val="ro-RO"/>
        </w:rPr>
        <w:t>1</w:t>
      </w:r>
      <w:r w:rsidRPr="005C5AC4">
        <w:rPr>
          <w:rFonts w:ascii="Times New Roman" w:hAnsi="Times New Roman" w:cs="Times New Roman"/>
          <w:color w:val="000000" w:themeColor="text1"/>
          <w:sz w:val="24"/>
          <w:szCs w:val="24"/>
          <w:lang w:val="ro-RO"/>
        </w:rPr>
        <w:t xml:space="preserve"> </w:t>
      </w:r>
      <w:r w:rsidR="007F6C59"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(1)</w:t>
      </w:r>
      <w:r w:rsidR="00115DF4" w:rsidRPr="005C5AC4">
        <w:rPr>
          <w:rFonts w:ascii="Times New Roman" w:hAnsi="Times New Roman" w:cs="Times New Roman"/>
          <w:bCs/>
          <w:color w:val="000000" w:themeColor="text1"/>
          <w:sz w:val="24"/>
          <w:szCs w:val="24"/>
          <w:lang w:val="ro-RO"/>
        </w:rPr>
        <w:t xml:space="preserve"> </w:t>
      </w:r>
      <w:bookmarkStart w:id="19" w:name="_Hlk143173525"/>
      <w:r w:rsidR="0047577E" w:rsidRPr="005C5AC4">
        <w:rPr>
          <w:rFonts w:ascii="Times New Roman" w:hAnsi="Times New Roman" w:cs="Times New Roman"/>
          <w:bCs/>
          <w:color w:val="000000" w:themeColor="text1"/>
          <w:sz w:val="24"/>
          <w:szCs w:val="24"/>
          <w:lang w:val="ro-RO"/>
        </w:rPr>
        <w:t xml:space="preserve">Beneficiarii au </w:t>
      </w:r>
      <w:r w:rsidR="00A75C2F" w:rsidRPr="005C5AC4">
        <w:rPr>
          <w:rFonts w:ascii="Times New Roman" w:hAnsi="Times New Roman" w:cs="Times New Roman"/>
          <w:bCs/>
          <w:color w:val="000000" w:themeColor="text1"/>
          <w:sz w:val="24"/>
          <w:szCs w:val="24"/>
          <w:lang w:val="ro-RO"/>
        </w:rPr>
        <w:t>obligația de a pune la dispoziția autorităților responsabile de lansarea apelurilor de proiecte informațiile cu privire la</w:t>
      </w:r>
      <w:r w:rsidR="00AD7420" w:rsidRPr="005C5AC4">
        <w:rPr>
          <w:rFonts w:ascii="Times New Roman" w:hAnsi="Times New Roman" w:cs="Times New Roman"/>
          <w:bCs/>
          <w:color w:val="000000" w:themeColor="text1"/>
          <w:sz w:val="24"/>
          <w:szCs w:val="24"/>
          <w:lang w:val="ro-RO"/>
        </w:rPr>
        <w:t xml:space="preserve"> „</w:t>
      </w:r>
      <w:r w:rsidR="00A75C2F" w:rsidRPr="005C5AC4">
        <w:rPr>
          <w:rFonts w:ascii="Times New Roman" w:hAnsi="Times New Roman" w:cs="Times New Roman"/>
          <w:bCs/>
          <w:color w:val="000000" w:themeColor="text1"/>
          <w:sz w:val="24"/>
          <w:szCs w:val="24"/>
          <w:lang w:val="ro-RO"/>
        </w:rPr>
        <w:t>beneficiarii reali</w:t>
      </w:r>
      <w:r w:rsidR="000576D2" w:rsidRPr="005C5AC4">
        <w:rPr>
          <w:rFonts w:ascii="Times New Roman" w:hAnsi="Times New Roman" w:cs="Times New Roman"/>
          <w:bCs/>
          <w:color w:val="000000" w:themeColor="text1"/>
          <w:sz w:val="24"/>
          <w:szCs w:val="24"/>
          <w:lang w:val="ro-RO"/>
        </w:rPr>
        <w:t>”</w:t>
      </w:r>
      <w:r w:rsidR="00A75C2F" w:rsidRPr="005C5AC4">
        <w:rPr>
          <w:rFonts w:ascii="Times New Roman" w:hAnsi="Times New Roman" w:cs="Times New Roman"/>
          <w:bCs/>
          <w:color w:val="000000" w:themeColor="text1"/>
          <w:sz w:val="24"/>
          <w:szCs w:val="24"/>
          <w:lang w:val="ro-RO"/>
        </w:rPr>
        <w:t xml:space="preserve">, în înțelesul </w:t>
      </w:r>
      <w:r w:rsidR="00AD7420" w:rsidRPr="005C5AC4">
        <w:rPr>
          <w:rFonts w:ascii="Times New Roman" w:hAnsi="Times New Roman" w:cs="Times New Roman"/>
          <w:bCs/>
          <w:color w:val="000000" w:themeColor="text1"/>
          <w:sz w:val="24"/>
          <w:szCs w:val="24"/>
          <w:lang w:val="ro-RO"/>
        </w:rPr>
        <w:t xml:space="preserve">art. </w:t>
      </w:r>
      <w:r w:rsidR="00A75C2F" w:rsidRPr="005C5AC4">
        <w:rPr>
          <w:rFonts w:ascii="Times New Roman" w:hAnsi="Times New Roman" w:cs="Times New Roman"/>
          <w:bCs/>
          <w:color w:val="000000" w:themeColor="text1"/>
          <w:sz w:val="24"/>
          <w:szCs w:val="24"/>
          <w:lang w:val="ro-RO"/>
        </w:rPr>
        <w:t xml:space="preserve">3 </w:t>
      </w:r>
      <w:r w:rsidR="00AD7420" w:rsidRPr="005C5AC4">
        <w:rPr>
          <w:rFonts w:ascii="Times New Roman" w:hAnsi="Times New Roman" w:cs="Times New Roman"/>
          <w:bCs/>
          <w:color w:val="000000" w:themeColor="text1"/>
          <w:sz w:val="24"/>
          <w:szCs w:val="24"/>
          <w:lang w:val="ro-RO"/>
        </w:rPr>
        <w:t xml:space="preserve">pct. </w:t>
      </w:r>
      <w:r w:rsidR="00A75C2F" w:rsidRPr="005C5AC4">
        <w:rPr>
          <w:rFonts w:ascii="Times New Roman" w:hAnsi="Times New Roman" w:cs="Times New Roman"/>
          <w:bCs/>
          <w:color w:val="000000" w:themeColor="text1"/>
          <w:sz w:val="24"/>
          <w:szCs w:val="24"/>
          <w:lang w:val="ro-RO"/>
        </w:rPr>
        <w:t xml:space="preserve">6 din Directiva (UE) 2015/849 a Parlamentului European și a Consiliului, așa cum sunt ele reglementate de  </w:t>
      </w:r>
      <w:r w:rsidR="00AD7420" w:rsidRPr="005C5AC4">
        <w:rPr>
          <w:rFonts w:ascii="Times New Roman" w:hAnsi="Times New Roman" w:cs="Times New Roman"/>
          <w:bCs/>
          <w:color w:val="000000" w:themeColor="text1"/>
          <w:sz w:val="24"/>
          <w:szCs w:val="24"/>
          <w:lang w:val="ro-RO"/>
        </w:rPr>
        <w:t xml:space="preserve">obligațiile </w:t>
      </w:r>
      <w:r w:rsidR="00A75C2F" w:rsidRPr="005C5AC4">
        <w:rPr>
          <w:rFonts w:ascii="Times New Roman" w:hAnsi="Times New Roman" w:cs="Times New Roman"/>
          <w:bCs/>
          <w:color w:val="000000" w:themeColor="text1"/>
          <w:sz w:val="24"/>
          <w:szCs w:val="24"/>
          <w:lang w:val="ro-RO"/>
        </w:rPr>
        <w:t>impuse de  art</w:t>
      </w:r>
      <w:r w:rsidR="00AD7420" w:rsidRPr="005C5AC4">
        <w:rPr>
          <w:rFonts w:ascii="Times New Roman" w:hAnsi="Times New Roman" w:cs="Times New Roman"/>
          <w:bCs/>
          <w:color w:val="000000" w:themeColor="text1"/>
          <w:sz w:val="24"/>
          <w:szCs w:val="24"/>
          <w:lang w:val="ro-RO"/>
        </w:rPr>
        <w:t xml:space="preserve">. </w:t>
      </w:r>
      <w:r w:rsidR="00A75C2F" w:rsidRPr="005C5AC4">
        <w:rPr>
          <w:rFonts w:ascii="Times New Roman" w:hAnsi="Times New Roman" w:cs="Times New Roman"/>
          <w:bCs/>
          <w:color w:val="000000" w:themeColor="text1"/>
          <w:sz w:val="24"/>
          <w:szCs w:val="24"/>
          <w:lang w:val="ro-RO"/>
        </w:rPr>
        <w:t>22 alin</w:t>
      </w:r>
      <w:r w:rsidR="00AD7420" w:rsidRPr="005C5AC4">
        <w:rPr>
          <w:rFonts w:ascii="Times New Roman" w:hAnsi="Times New Roman" w:cs="Times New Roman"/>
          <w:bCs/>
          <w:color w:val="000000" w:themeColor="text1"/>
          <w:sz w:val="24"/>
          <w:szCs w:val="24"/>
          <w:lang w:val="ro-RO"/>
        </w:rPr>
        <w:t>.</w:t>
      </w:r>
      <w:r w:rsidR="00A75C2F" w:rsidRPr="005C5AC4">
        <w:rPr>
          <w:rFonts w:ascii="Times New Roman" w:hAnsi="Times New Roman" w:cs="Times New Roman"/>
          <w:bCs/>
          <w:color w:val="000000" w:themeColor="text1"/>
          <w:sz w:val="24"/>
          <w:szCs w:val="24"/>
          <w:lang w:val="ro-RO"/>
        </w:rPr>
        <w:t xml:space="preserve"> </w:t>
      </w:r>
      <w:r w:rsidR="00AD7420" w:rsidRPr="005C5AC4">
        <w:rPr>
          <w:rFonts w:ascii="Times New Roman" w:hAnsi="Times New Roman" w:cs="Times New Roman"/>
          <w:bCs/>
          <w:color w:val="000000" w:themeColor="text1"/>
          <w:sz w:val="24"/>
          <w:szCs w:val="24"/>
          <w:lang w:val="ro-RO"/>
        </w:rPr>
        <w:t>(</w:t>
      </w:r>
      <w:r w:rsidR="00A75C2F" w:rsidRPr="005C5AC4">
        <w:rPr>
          <w:rFonts w:ascii="Times New Roman" w:hAnsi="Times New Roman" w:cs="Times New Roman"/>
          <w:bCs/>
          <w:color w:val="000000" w:themeColor="text1"/>
          <w:sz w:val="24"/>
          <w:szCs w:val="24"/>
          <w:lang w:val="ro-RO"/>
        </w:rPr>
        <w:t>2</w:t>
      </w:r>
      <w:r w:rsidR="00AD7420" w:rsidRPr="005C5AC4">
        <w:rPr>
          <w:rFonts w:ascii="Times New Roman" w:hAnsi="Times New Roman" w:cs="Times New Roman"/>
          <w:bCs/>
          <w:color w:val="000000" w:themeColor="text1"/>
          <w:sz w:val="24"/>
          <w:szCs w:val="24"/>
          <w:lang w:val="ro-RO"/>
        </w:rPr>
        <w:t>)</w:t>
      </w:r>
      <w:r w:rsidR="00A75C2F" w:rsidRPr="005C5AC4">
        <w:rPr>
          <w:rFonts w:ascii="Times New Roman" w:hAnsi="Times New Roman" w:cs="Times New Roman"/>
          <w:bCs/>
          <w:color w:val="000000" w:themeColor="text1"/>
          <w:sz w:val="24"/>
          <w:szCs w:val="24"/>
          <w:lang w:val="ro-RO"/>
        </w:rPr>
        <w:t xml:space="preserve"> lit</w:t>
      </w:r>
      <w:r w:rsidR="00AD7420" w:rsidRPr="005C5AC4">
        <w:rPr>
          <w:rFonts w:ascii="Times New Roman" w:hAnsi="Times New Roman" w:cs="Times New Roman"/>
          <w:bCs/>
          <w:color w:val="000000" w:themeColor="text1"/>
          <w:sz w:val="24"/>
          <w:szCs w:val="24"/>
          <w:lang w:val="ro-RO"/>
        </w:rPr>
        <w:t>.</w:t>
      </w:r>
      <w:r w:rsidR="00A75C2F" w:rsidRPr="005C5AC4">
        <w:rPr>
          <w:rFonts w:ascii="Times New Roman" w:hAnsi="Times New Roman" w:cs="Times New Roman"/>
          <w:bCs/>
          <w:color w:val="000000" w:themeColor="text1"/>
          <w:sz w:val="24"/>
          <w:szCs w:val="24"/>
          <w:lang w:val="ro-RO"/>
        </w:rPr>
        <w:t xml:space="preserve"> d) din Regulamentul (UE) 2021/241 a Parlamentului European și a Consiliului</w:t>
      </w:r>
      <w:r w:rsidR="00780BFA" w:rsidRPr="005C5AC4">
        <w:rPr>
          <w:rFonts w:ascii="Times New Roman" w:hAnsi="Times New Roman" w:cs="Times New Roman"/>
          <w:bCs/>
          <w:color w:val="000000" w:themeColor="text1"/>
          <w:sz w:val="24"/>
          <w:szCs w:val="24"/>
          <w:lang w:val="ro-RO"/>
        </w:rPr>
        <w:t>,</w:t>
      </w:r>
      <w:r w:rsidR="00780BFA" w:rsidRPr="005C5AC4">
        <w:rPr>
          <w:rFonts w:ascii="Times New Roman" w:hAnsi="Times New Roman" w:cs="Times New Roman"/>
          <w:color w:val="000000" w:themeColor="text1"/>
          <w:sz w:val="24"/>
          <w:szCs w:val="24"/>
        </w:rPr>
        <w:t xml:space="preserve"> </w:t>
      </w:r>
      <w:r w:rsidR="00780BFA" w:rsidRPr="005C5AC4">
        <w:rPr>
          <w:rFonts w:ascii="Times New Roman" w:hAnsi="Times New Roman" w:cs="Times New Roman"/>
          <w:bCs/>
          <w:color w:val="000000" w:themeColor="text1"/>
          <w:sz w:val="24"/>
          <w:szCs w:val="24"/>
          <w:lang w:val="ro-RO"/>
        </w:rPr>
        <w:t xml:space="preserve">urmând ca detalii suplimentare a fi incluse în </w:t>
      </w:r>
      <w:r w:rsidR="006A180D" w:rsidRPr="005C5AC4">
        <w:rPr>
          <w:rFonts w:ascii="Times New Roman" w:hAnsi="Times New Roman" w:cs="Times New Roman"/>
          <w:bCs/>
          <w:color w:val="000000" w:themeColor="text1"/>
          <w:sz w:val="24"/>
          <w:szCs w:val="24"/>
          <w:lang w:val="ro-RO"/>
        </w:rPr>
        <w:t>ghidul de finanțare</w:t>
      </w:r>
      <w:r w:rsidR="00780BFA" w:rsidRPr="005C5AC4">
        <w:rPr>
          <w:rFonts w:ascii="Times New Roman" w:hAnsi="Times New Roman" w:cs="Times New Roman"/>
          <w:bCs/>
          <w:color w:val="000000" w:themeColor="text1"/>
          <w:sz w:val="24"/>
          <w:szCs w:val="24"/>
          <w:lang w:val="ro-RO"/>
        </w:rPr>
        <w:t>.</w:t>
      </w:r>
    </w:p>
    <w:bookmarkEnd w:id="19"/>
    <w:p w14:paraId="50EC3D32" w14:textId="70ED54EB" w:rsidR="005463AA" w:rsidRPr="005C5AC4" w:rsidRDefault="005463AA" w:rsidP="000372AD">
      <w:pPr>
        <w:pStyle w:val="ListParagraph"/>
        <w:tabs>
          <w:tab w:val="left" w:pos="284"/>
        </w:tabs>
        <w:spacing w:line="276" w:lineRule="auto"/>
        <w:ind w:left="0"/>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(2) Furnizorul de ajutor de stat se va asigura c</w:t>
      </w:r>
      <w:r w:rsidR="00D2194F" w:rsidRPr="005C5AC4">
        <w:rPr>
          <w:rFonts w:ascii="Times New Roman" w:hAnsi="Times New Roman" w:cs="Times New Roman"/>
          <w:color w:val="000000" w:themeColor="text1"/>
          <w:sz w:val="24"/>
          <w:szCs w:val="24"/>
          <w:lang w:val="ro-RO"/>
        </w:rPr>
        <w:t>ă</w:t>
      </w:r>
      <w:r w:rsidRPr="005C5AC4">
        <w:rPr>
          <w:rFonts w:ascii="Times New Roman" w:hAnsi="Times New Roman" w:cs="Times New Roman"/>
          <w:color w:val="000000" w:themeColor="text1"/>
          <w:sz w:val="24"/>
          <w:szCs w:val="24"/>
          <w:lang w:val="ro-RO"/>
        </w:rPr>
        <w:t xml:space="preserve"> pe perioada procesului de evaluare și contractare, beneficiarul  nu se afl</w:t>
      </w:r>
      <w:r w:rsidR="00D2194F" w:rsidRPr="005C5AC4">
        <w:rPr>
          <w:rFonts w:ascii="Times New Roman" w:hAnsi="Times New Roman" w:cs="Times New Roman"/>
          <w:color w:val="000000" w:themeColor="text1"/>
          <w:sz w:val="24"/>
          <w:szCs w:val="24"/>
          <w:lang w:val="ro-RO"/>
        </w:rPr>
        <w:t>ă</w:t>
      </w:r>
      <w:r w:rsidRPr="005C5AC4">
        <w:rPr>
          <w:rFonts w:ascii="Times New Roman" w:hAnsi="Times New Roman" w:cs="Times New Roman"/>
          <w:color w:val="000000" w:themeColor="text1"/>
          <w:sz w:val="24"/>
          <w:szCs w:val="24"/>
          <w:lang w:val="ro-RO"/>
        </w:rPr>
        <w:t xml:space="preserve"> într-una din situațiile de mai jos: </w:t>
      </w:r>
    </w:p>
    <w:p w14:paraId="11F48C2C" w14:textId="5BDFB042" w:rsidR="005463AA" w:rsidRPr="005C5AC4" w:rsidRDefault="00D2194F" w:rsidP="000372AD">
      <w:pPr>
        <w:pStyle w:val="ListParagraph"/>
        <w:numPr>
          <w:ilvl w:val="1"/>
          <w:numId w:val="53"/>
        </w:numPr>
        <w:tabs>
          <w:tab w:val="left" w:pos="284"/>
        </w:tabs>
        <w:spacing w:line="276" w:lineRule="auto"/>
        <w:ind w:left="851" w:hanging="425"/>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s</w:t>
      </w:r>
      <w:r w:rsidR="005463AA" w:rsidRPr="005C5AC4">
        <w:rPr>
          <w:rFonts w:ascii="Times New Roman" w:hAnsi="Times New Roman" w:cs="Times New Roman"/>
          <w:color w:val="000000" w:themeColor="text1"/>
          <w:sz w:val="24"/>
          <w:szCs w:val="24"/>
          <w:lang w:val="ro-RO"/>
        </w:rPr>
        <w:t xml:space="preserve">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6DB221C3" w14:textId="6C1EE4CD" w:rsidR="005463AA" w:rsidRPr="005C5AC4" w:rsidRDefault="00D2194F" w:rsidP="000372AD">
      <w:pPr>
        <w:pStyle w:val="ListParagraph"/>
        <w:numPr>
          <w:ilvl w:val="1"/>
          <w:numId w:val="53"/>
        </w:numPr>
        <w:tabs>
          <w:tab w:val="left" w:pos="284"/>
        </w:tabs>
        <w:spacing w:line="276" w:lineRule="auto"/>
        <w:ind w:left="851" w:hanging="425"/>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 xml:space="preserve">să </w:t>
      </w:r>
      <w:r w:rsidR="005463AA" w:rsidRPr="005C5AC4">
        <w:rPr>
          <w:rFonts w:ascii="Times New Roman" w:hAnsi="Times New Roman" w:cs="Times New Roman"/>
          <w:color w:val="000000" w:themeColor="text1"/>
          <w:sz w:val="24"/>
          <w:szCs w:val="24"/>
          <w:lang w:val="ro-RO"/>
        </w:rPr>
        <w:t xml:space="preserve">fi fost subiectul unei judecăți de tip </w:t>
      </w:r>
      <w:r w:rsidR="005463AA" w:rsidRPr="005C5AC4">
        <w:rPr>
          <w:rFonts w:ascii="Times New Roman" w:hAnsi="Times New Roman" w:cs="Times New Roman"/>
          <w:i/>
          <w:color w:val="000000" w:themeColor="text1"/>
          <w:sz w:val="24"/>
          <w:szCs w:val="24"/>
          <w:lang w:val="ro-RO"/>
        </w:rPr>
        <w:t>res judicata</w:t>
      </w:r>
      <w:r w:rsidR="005463AA" w:rsidRPr="005C5AC4">
        <w:rPr>
          <w:rFonts w:ascii="Times New Roman" w:hAnsi="Times New Roman" w:cs="Times New Roman"/>
          <w:color w:val="000000" w:themeColor="text1"/>
          <w:sz w:val="24"/>
          <w:szCs w:val="24"/>
          <w:lang w:val="ro-RO"/>
        </w:rPr>
        <w:t xml:space="preserve"> pentru fraudă, corupție, implicarea în organizații criminale sau în alte activități ilegale, în detrimentul intereselor financiare ale Comunității Europene</w:t>
      </w:r>
      <w:r w:rsidRPr="005C5AC4">
        <w:rPr>
          <w:rFonts w:ascii="Times New Roman" w:hAnsi="Times New Roman" w:cs="Times New Roman"/>
          <w:color w:val="000000" w:themeColor="text1"/>
          <w:sz w:val="24"/>
          <w:szCs w:val="24"/>
          <w:lang w:val="ro-RO"/>
        </w:rPr>
        <w:t>.</w:t>
      </w:r>
      <w:r w:rsidR="005463AA" w:rsidRPr="005C5AC4">
        <w:rPr>
          <w:rFonts w:ascii="Times New Roman" w:hAnsi="Times New Roman" w:cs="Times New Roman"/>
          <w:color w:val="000000" w:themeColor="text1"/>
          <w:sz w:val="24"/>
          <w:szCs w:val="24"/>
          <w:lang w:val="ro-RO"/>
        </w:rPr>
        <w:t xml:space="preserve"> </w:t>
      </w:r>
    </w:p>
    <w:p w14:paraId="65C6355E" w14:textId="77777777" w:rsidR="002A16DD" w:rsidRPr="005C5AC4" w:rsidRDefault="005463AA" w:rsidP="000372AD">
      <w:pPr>
        <w:spacing w:after="0" w:line="276" w:lineRule="auto"/>
        <w:ind w:right="72"/>
        <w:jc w:val="both"/>
        <w:rPr>
          <w:rFonts w:ascii="Times New Roman" w:eastAsia="Times New Roman" w:hAnsi="Times New Roman" w:cs="Times New Roman"/>
          <w:b/>
          <w:color w:val="000000" w:themeColor="text1"/>
          <w:sz w:val="24"/>
          <w:szCs w:val="24"/>
          <w:bdr w:val="none" w:sz="0" w:space="0" w:color="auto" w:frame="1"/>
          <w:shd w:val="clear" w:color="auto" w:fill="FFFFFF"/>
          <w:lang w:val="ro-RO" w:eastAsia="ro-RO"/>
        </w:rPr>
      </w:pPr>
      <w:r w:rsidRPr="005C5AC4">
        <w:rPr>
          <w:rFonts w:ascii="Times New Roman" w:hAnsi="Times New Roman" w:cs="Times New Roman"/>
          <w:color w:val="000000" w:themeColor="text1"/>
          <w:sz w:val="24"/>
          <w:szCs w:val="24"/>
          <w:lang w:val="ro-RO"/>
        </w:rPr>
        <w:t>(3) Furnizorul ajutorului de stat se va asigura  cu privire la evitarea dublei finanțări a activităților propuse prin proiect cu cele realizate asupra aceleiași infrastructuri implementate prin alte Programe Operaționale, sau prin alte programe cu surse publice de finanțare.</w:t>
      </w:r>
    </w:p>
    <w:p w14:paraId="7FFA36FA" w14:textId="77777777" w:rsidR="007675C6" w:rsidRPr="005C5AC4" w:rsidRDefault="007675C6" w:rsidP="00014477">
      <w:pPr>
        <w:tabs>
          <w:tab w:val="left" w:pos="4212"/>
        </w:tabs>
        <w:spacing w:line="276" w:lineRule="auto"/>
        <w:jc w:val="both"/>
        <w:rPr>
          <w:rFonts w:ascii="Times New Roman" w:hAnsi="Times New Roman" w:cs="Times New Roman"/>
          <w:b/>
          <w:bCs/>
          <w:color w:val="000000" w:themeColor="text1"/>
          <w:sz w:val="24"/>
          <w:szCs w:val="24"/>
          <w:lang w:val="ro-RO"/>
        </w:rPr>
      </w:pPr>
    </w:p>
    <w:p w14:paraId="0A3C39B4" w14:textId="77777777" w:rsidR="005463AA" w:rsidRPr="005C5AC4" w:rsidRDefault="005463AA"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437E63E4" w14:textId="77777777" w:rsidR="00B6434F" w:rsidRPr="005C5AC4" w:rsidRDefault="00B6434F"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CAPITOLUL </w:t>
      </w:r>
      <w:r w:rsidR="0058022F" w:rsidRPr="005C5AC4">
        <w:rPr>
          <w:rFonts w:ascii="Times New Roman" w:hAnsi="Times New Roman" w:cs="Times New Roman"/>
          <w:b/>
          <w:bCs/>
          <w:color w:val="000000" w:themeColor="text1"/>
          <w:sz w:val="24"/>
          <w:szCs w:val="24"/>
          <w:lang w:val="ro-RO"/>
        </w:rPr>
        <w:t>X</w:t>
      </w:r>
    </w:p>
    <w:p w14:paraId="62CAEFD4" w14:textId="77777777" w:rsidR="00E80A05" w:rsidRPr="005C5AC4" w:rsidRDefault="00E80A05" w:rsidP="000372AD">
      <w:pPr>
        <w:tabs>
          <w:tab w:val="left" w:pos="4212"/>
        </w:tabs>
        <w:spacing w:line="276" w:lineRule="auto"/>
        <w:jc w:val="center"/>
        <w:rPr>
          <w:rFonts w:ascii="Times New Roman" w:hAnsi="Times New Roman" w:cs="Times New Roman"/>
          <w:b/>
          <w:color w:val="000000" w:themeColor="text1"/>
          <w:sz w:val="24"/>
          <w:szCs w:val="24"/>
          <w:lang w:val="ro-RO"/>
        </w:rPr>
      </w:pPr>
      <w:r w:rsidRPr="005C5AC4">
        <w:rPr>
          <w:rFonts w:ascii="Times New Roman" w:hAnsi="Times New Roman" w:cs="Times New Roman"/>
          <w:b/>
          <w:color w:val="000000" w:themeColor="text1"/>
          <w:sz w:val="24"/>
          <w:szCs w:val="24"/>
          <w:lang w:val="ro-RO"/>
        </w:rPr>
        <w:t>Regula de cumul</w:t>
      </w:r>
    </w:p>
    <w:p w14:paraId="4F210A69" w14:textId="72708598" w:rsidR="00014477" w:rsidRPr="005C5AC4" w:rsidRDefault="00D40E36" w:rsidP="00014477">
      <w:pPr>
        <w:tabs>
          <w:tab w:val="left" w:pos="4212"/>
        </w:tabs>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0C233D" w:rsidRPr="005C5AC4">
        <w:rPr>
          <w:rFonts w:ascii="Times New Roman" w:hAnsi="Times New Roman" w:cs="Times New Roman"/>
          <w:b/>
          <w:bCs/>
          <w:color w:val="000000" w:themeColor="text1"/>
          <w:sz w:val="24"/>
          <w:szCs w:val="24"/>
          <w:lang w:val="ro-RO"/>
        </w:rPr>
        <w:t>2</w:t>
      </w:r>
      <w:r w:rsidR="00121004" w:rsidRPr="005C5AC4">
        <w:rPr>
          <w:rFonts w:ascii="Times New Roman" w:hAnsi="Times New Roman" w:cs="Times New Roman"/>
          <w:b/>
          <w:bCs/>
          <w:color w:val="000000" w:themeColor="text1"/>
          <w:sz w:val="24"/>
          <w:szCs w:val="24"/>
          <w:lang w:val="ro-RO"/>
        </w:rPr>
        <w:t>2</w:t>
      </w:r>
      <w:r w:rsidRPr="005C5AC4">
        <w:rPr>
          <w:rFonts w:ascii="Times New Roman" w:hAnsi="Times New Roman" w:cs="Times New Roman"/>
          <w:bCs/>
          <w:color w:val="000000" w:themeColor="text1"/>
          <w:sz w:val="24"/>
          <w:szCs w:val="24"/>
          <w:lang w:val="ro-RO"/>
        </w:rPr>
        <w:t xml:space="preserve"> </w:t>
      </w:r>
      <w:r w:rsidR="00CC525D" w:rsidRPr="005C5AC4">
        <w:rPr>
          <w:rFonts w:ascii="Times New Roman" w:hAnsi="Times New Roman" w:cs="Times New Roman"/>
          <w:color w:val="000000" w:themeColor="text1"/>
          <w:sz w:val="24"/>
          <w:szCs w:val="24"/>
          <w:lang w:val="ro-RO"/>
        </w:rPr>
        <w:t xml:space="preserve">- </w:t>
      </w:r>
      <w:r w:rsidR="00014477" w:rsidRPr="005C5AC4">
        <w:rPr>
          <w:rFonts w:ascii="Times New Roman" w:hAnsi="Times New Roman" w:cs="Times New Roman"/>
          <w:color w:val="000000" w:themeColor="text1"/>
          <w:sz w:val="24"/>
          <w:szCs w:val="24"/>
          <w:lang w:val="ro-RO"/>
        </w:rPr>
        <w:t>(1) Ajutoarele de minimis acordate în conformitate cu prezenta schemă de ajutor pot fi cumulate cu ajutoarele de minimis acordate în conformitate cu Regulamentul (UE) nr. 360/2012 al Comisiei din 25 aprilie 2012 privind aplicarea articolelor 107 și 108 din Tratatul privind funcționarea Uniunii Europene în cazul ajutoarelor de minimis acordate întreprinderilor care prestează servicii de interes economic general în limita plafonului stabilit în regulamentul respectiv. Acestea pot fi cumulate cu ajutoare de minimis acordate în conformitate cu alte regulamente de minimis în limita plafonului relevant</w:t>
      </w:r>
      <w:r w:rsidR="00893BA7" w:rsidRPr="005C5AC4">
        <w:rPr>
          <w:rFonts w:ascii="Times New Roman" w:hAnsi="Times New Roman" w:cs="Times New Roman"/>
          <w:color w:val="000000" w:themeColor="text1"/>
          <w:sz w:val="24"/>
          <w:szCs w:val="24"/>
          <w:lang w:val="ro-RO"/>
        </w:rPr>
        <w:t xml:space="preserve"> prevazut la art.</w:t>
      </w:r>
      <w:r w:rsidR="000A11FE" w:rsidRPr="005C5AC4">
        <w:rPr>
          <w:rFonts w:ascii="Times New Roman" w:hAnsi="Times New Roman" w:cs="Times New Roman"/>
          <w:color w:val="000000" w:themeColor="text1"/>
          <w:sz w:val="24"/>
          <w:szCs w:val="24"/>
          <w:lang w:val="ro-RO"/>
        </w:rPr>
        <w:t xml:space="preserve"> 9</w:t>
      </w:r>
      <w:r w:rsidR="00014477" w:rsidRPr="005C5AC4">
        <w:rPr>
          <w:rFonts w:ascii="Times New Roman" w:hAnsi="Times New Roman" w:cs="Times New Roman"/>
          <w:color w:val="000000" w:themeColor="text1"/>
          <w:sz w:val="24"/>
          <w:szCs w:val="24"/>
          <w:lang w:val="ro-RO"/>
        </w:rPr>
        <w:t>.</w:t>
      </w:r>
    </w:p>
    <w:p w14:paraId="653B3B9E" w14:textId="783C6EDA" w:rsidR="004D34EF" w:rsidRPr="005C5AC4" w:rsidRDefault="00014477" w:rsidP="00014477">
      <w:pPr>
        <w:tabs>
          <w:tab w:val="left" w:pos="4212"/>
        </w:tabs>
        <w:spacing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color w:val="000000" w:themeColor="text1"/>
          <w:sz w:val="24"/>
          <w:szCs w:val="24"/>
          <w:lang w:val="ro-RO"/>
        </w:rPr>
        <w:t>(2) Ajutoarele de minimis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Comisia Europeană. Ajutoarele de minimis care nu se acordă pentru sau nu sunt legate de costuri eligibile specifice pot fi cumulate cu alte ajutoare de stat acordate în temeiul unui regulament de exceptare pe categorii sau al unei decizii adoptate de Comisia Europeană.</w:t>
      </w:r>
    </w:p>
    <w:p w14:paraId="5AB792D4" w14:textId="77777777" w:rsidR="004D34EF" w:rsidRPr="005C5AC4" w:rsidRDefault="004D34EF"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2E353B19" w14:textId="5DCE9F06" w:rsidR="00E80A05" w:rsidRPr="005C5AC4" w:rsidRDefault="00E80A05" w:rsidP="000372AD">
      <w:pPr>
        <w:tabs>
          <w:tab w:val="left" w:pos="4212"/>
        </w:tabs>
        <w:spacing w:line="276" w:lineRule="auto"/>
        <w:jc w:val="center"/>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Capitolul</w:t>
      </w:r>
      <w:r w:rsidR="004559A4" w:rsidRPr="005C5AC4">
        <w:rPr>
          <w:rFonts w:ascii="Times New Roman" w:hAnsi="Times New Roman" w:cs="Times New Roman"/>
          <w:b/>
          <w:bCs/>
          <w:color w:val="000000" w:themeColor="text1"/>
          <w:sz w:val="24"/>
          <w:szCs w:val="24"/>
          <w:lang w:val="ro-RO"/>
        </w:rPr>
        <w:t xml:space="preserve"> X</w:t>
      </w:r>
      <w:r w:rsidR="000336BC" w:rsidRPr="005C5AC4">
        <w:rPr>
          <w:rFonts w:ascii="Times New Roman" w:hAnsi="Times New Roman" w:cs="Times New Roman"/>
          <w:b/>
          <w:bCs/>
          <w:color w:val="000000" w:themeColor="text1"/>
          <w:sz w:val="24"/>
          <w:szCs w:val="24"/>
          <w:lang w:val="ro-RO"/>
        </w:rPr>
        <w:t>I</w:t>
      </w:r>
    </w:p>
    <w:p w14:paraId="4B28F38A" w14:textId="4AB18BE3" w:rsidR="00B6434F" w:rsidRPr="005C5AC4" w:rsidRDefault="00B6434F"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Reguli privind transparența, monitorizarea ajutorului și durabilitatea</w:t>
      </w:r>
    </w:p>
    <w:p w14:paraId="18506C71" w14:textId="77777777" w:rsidR="007F6C59" w:rsidRPr="005C5AC4" w:rsidRDefault="007F6C59" w:rsidP="000372AD">
      <w:pPr>
        <w:tabs>
          <w:tab w:val="left" w:pos="4212"/>
        </w:tabs>
        <w:spacing w:line="276" w:lineRule="auto"/>
        <w:jc w:val="center"/>
        <w:rPr>
          <w:rFonts w:ascii="Times New Roman" w:hAnsi="Times New Roman" w:cs="Times New Roman"/>
          <w:b/>
          <w:bCs/>
          <w:color w:val="000000" w:themeColor="text1"/>
          <w:sz w:val="24"/>
          <w:szCs w:val="24"/>
          <w:lang w:val="ro-RO"/>
        </w:rPr>
      </w:pPr>
    </w:p>
    <w:p w14:paraId="7D13DD94" w14:textId="55D7F92B" w:rsidR="00B6434F" w:rsidRPr="005C5AC4" w:rsidRDefault="00B6434F" w:rsidP="000372AD">
      <w:pPr>
        <w:tabs>
          <w:tab w:val="left" w:pos="4212"/>
        </w:tabs>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304A55" w:rsidRPr="005C5AC4">
        <w:rPr>
          <w:rFonts w:ascii="Times New Roman" w:hAnsi="Times New Roman" w:cs="Times New Roman"/>
          <w:b/>
          <w:bCs/>
          <w:color w:val="000000" w:themeColor="text1"/>
          <w:sz w:val="24"/>
          <w:szCs w:val="24"/>
          <w:lang w:val="ro-RO"/>
        </w:rPr>
        <w:t>2</w:t>
      </w:r>
      <w:r w:rsidR="00121004" w:rsidRPr="005C5AC4">
        <w:rPr>
          <w:rFonts w:ascii="Times New Roman" w:hAnsi="Times New Roman" w:cs="Times New Roman"/>
          <w:b/>
          <w:bCs/>
          <w:color w:val="000000" w:themeColor="text1"/>
          <w:sz w:val="24"/>
          <w:szCs w:val="24"/>
          <w:lang w:val="ro-RO"/>
        </w:rPr>
        <w:t>3</w:t>
      </w:r>
      <w:r w:rsidRPr="005C5AC4">
        <w:rPr>
          <w:rFonts w:ascii="Times New Roman" w:hAnsi="Times New Roman" w:cs="Times New Roman"/>
          <w:b/>
          <w:bCs/>
          <w:color w:val="000000" w:themeColor="text1"/>
          <w:sz w:val="24"/>
          <w:szCs w:val="24"/>
          <w:lang w:val="ro-RO"/>
        </w:rPr>
        <w:t xml:space="preserve"> </w:t>
      </w:r>
      <w:r w:rsidR="00CA34B8" w:rsidRPr="005C5AC4">
        <w:rPr>
          <w:rFonts w:ascii="Times New Roman" w:hAnsi="Times New Roman" w:cs="Times New Roman"/>
          <w:b/>
          <w:bCs/>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Prezenta schemă de ajutor de minimis se public</w:t>
      </w:r>
      <w:r w:rsidR="000979C3" w:rsidRPr="005C5AC4">
        <w:rPr>
          <w:rFonts w:ascii="Times New Roman" w:hAnsi="Times New Roman" w:cs="Times New Roman"/>
          <w:color w:val="000000" w:themeColor="text1"/>
          <w:sz w:val="24"/>
          <w:szCs w:val="24"/>
          <w:lang w:val="ro-RO"/>
        </w:rPr>
        <w:t>ă</w:t>
      </w:r>
      <w:r w:rsidRPr="005C5AC4">
        <w:rPr>
          <w:rFonts w:ascii="Times New Roman" w:hAnsi="Times New Roman" w:cs="Times New Roman"/>
          <w:color w:val="000000" w:themeColor="text1"/>
          <w:sz w:val="24"/>
          <w:szCs w:val="24"/>
          <w:lang w:val="ro-RO"/>
        </w:rPr>
        <w:t xml:space="preserve"> pe pagina de internet</w:t>
      </w:r>
      <w:r w:rsidR="00772A7A"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a </w:t>
      </w:r>
      <w:r w:rsidR="00FE15DA" w:rsidRPr="005C5AC4">
        <w:rPr>
          <w:rFonts w:ascii="Times New Roman" w:hAnsi="Times New Roman" w:cs="Times New Roman"/>
          <w:color w:val="000000" w:themeColor="text1"/>
          <w:sz w:val="24"/>
          <w:szCs w:val="24"/>
          <w:lang w:val="ro-RO"/>
        </w:rPr>
        <w:t xml:space="preserve">Ministerului Mediului, Apelor și Pădurilor </w:t>
      </w:r>
      <w:r w:rsidR="00C378C4" w:rsidRPr="005C5AC4">
        <w:rPr>
          <w:rFonts w:ascii="Times New Roman" w:hAnsi="Times New Roman" w:cs="Times New Roman"/>
          <w:color w:val="000000" w:themeColor="text1"/>
          <w:sz w:val="24"/>
          <w:szCs w:val="24"/>
          <w:lang w:val="ro-RO"/>
        </w:rPr>
        <w:t>(</w:t>
      </w:r>
      <w:hyperlink r:id="rId14" w:history="1">
        <w:r w:rsidR="00C378C4" w:rsidRPr="005C5AC4">
          <w:rPr>
            <w:rStyle w:val="Hyperlink"/>
            <w:rFonts w:ascii="Times New Roman" w:hAnsi="Times New Roman" w:cs="Times New Roman"/>
            <w:color w:val="000000" w:themeColor="text1"/>
            <w:sz w:val="24"/>
            <w:szCs w:val="24"/>
            <w:lang w:val="ro-RO"/>
          </w:rPr>
          <w:t>www.mmediu.ro</w:t>
        </w:r>
      </w:hyperlink>
      <w:r w:rsidR="00C378C4" w:rsidRPr="005C5AC4">
        <w:rPr>
          <w:rFonts w:ascii="Times New Roman" w:hAnsi="Times New Roman" w:cs="Times New Roman"/>
          <w:color w:val="000000" w:themeColor="text1"/>
          <w:sz w:val="24"/>
          <w:szCs w:val="24"/>
          <w:lang w:val="ro-RO"/>
        </w:rPr>
        <w:t>)</w:t>
      </w:r>
      <w:r w:rsidR="00FD6CAD" w:rsidRPr="005C5AC4">
        <w:rPr>
          <w:rFonts w:ascii="Times New Roman" w:hAnsi="Times New Roman" w:cs="Times New Roman"/>
          <w:color w:val="000000" w:themeColor="text1"/>
          <w:sz w:val="24"/>
          <w:szCs w:val="24"/>
          <w:lang w:val="ro-RO"/>
        </w:rPr>
        <w:t xml:space="preserve"> </w:t>
      </w:r>
      <w:r w:rsidR="00FE15DA" w:rsidRPr="005C5AC4">
        <w:rPr>
          <w:rFonts w:ascii="Times New Roman" w:hAnsi="Times New Roman" w:cs="Times New Roman"/>
          <w:color w:val="000000" w:themeColor="text1"/>
          <w:sz w:val="24"/>
          <w:szCs w:val="24"/>
          <w:lang w:val="ro-RO"/>
        </w:rPr>
        <w:t>și pe cele ale gărzilor forestiere.</w:t>
      </w:r>
    </w:p>
    <w:p w14:paraId="7E287EE8" w14:textId="77777777" w:rsidR="00B6434F" w:rsidRPr="005C5AC4" w:rsidRDefault="00B6434F" w:rsidP="000372AD">
      <w:pPr>
        <w:tabs>
          <w:tab w:val="left" w:pos="4212"/>
        </w:tabs>
        <w:spacing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EA5819" w:rsidRPr="005C5AC4">
        <w:rPr>
          <w:rFonts w:ascii="Times New Roman" w:hAnsi="Times New Roman" w:cs="Times New Roman"/>
          <w:b/>
          <w:bCs/>
          <w:color w:val="000000" w:themeColor="text1"/>
          <w:sz w:val="24"/>
          <w:szCs w:val="24"/>
          <w:lang w:val="ro-RO"/>
        </w:rPr>
        <w:t>2</w:t>
      </w:r>
      <w:r w:rsidR="00121004" w:rsidRPr="005C5AC4">
        <w:rPr>
          <w:rFonts w:ascii="Times New Roman" w:hAnsi="Times New Roman" w:cs="Times New Roman"/>
          <w:b/>
          <w:bCs/>
          <w:color w:val="000000" w:themeColor="text1"/>
          <w:sz w:val="24"/>
          <w:szCs w:val="24"/>
          <w:lang w:val="ro-RO"/>
        </w:rPr>
        <w:t>4</w:t>
      </w:r>
      <w:r w:rsidRPr="005C5AC4">
        <w:rPr>
          <w:rFonts w:ascii="Times New Roman" w:hAnsi="Times New Roman" w:cs="Times New Roman"/>
          <w:color w:val="000000" w:themeColor="text1"/>
          <w:sz w:val="24"/>
          <w:szCs w:val="24"/>
          <w:lang w:val="ro-RO"/>
        </w:rPr>
        <w:t xml:space="preserve"> </w:t>
      </w:r>
      <w:r w:rsidR="00CA34B8" w:rsidRPr="005C5AC4">
        <w:rPr>
          <w:rFonts w:ascii="Times New Roman" w:hAnsi="Times New Roman" w:cs="Times New Roman"/>
          <w:color w:val="000000" w:themeColor="text1"/>
          <w:sz w:val="24"/>
          <w:szCs w:val="24"/>
          <w:lang w:val="ro-RO"/>
        </w:rPr>
        <w:t xml:space="preserve">- </w:t>
      </w:r>
      <w:r w:rsidR="004143AF" w:rsidRPr="005C5AC4">
        <w:rPr>
          <w:rFonts w:ascii="Times New Roman" w:hAnsi="Times New Roman" w:cs="Times New Roman"/>
          <w:color w:val="000000" w:themeColor="text1"/>
          <w:sz w:val="24"/>
          <w:szCs w:val="24"/>
          <w:lang w:val="ro-RO"/>
        </w:rPr>
        <w:t>(1)</w:t>
      </w:r>
      <w:r w:rsidRPr="005C5AC4">
        <w:rPr>
          <w:rFonts w:ascii="Times New Roman" w:hAnsi="Times New Roman" w:cs="Times New Roman"/>
          <w:color w:val="000000" w:themeColor="text1"/>
          <w:sz w:val="24"/>
          <w:szCs w:val="24"/>
          <w:lang w:val="ro-RO"/>
        </w:rPr>
        <w:t xml:space="preserve"> Raportarea și monitorizarea ajutoarelor de minimis acordate în baza prezentei scheme de ajutor </w:t>
      </w:r>
      <w:r w:rsidRPr="005C5AC4">
        <w:rPr>
          <w:rFonts w:ascii="Times New Roman" w:hAnsi="Times New Roman" w:cs="Times New Roman"/>
          <w:iCs/>
          <w:color w:val="000000" w:themeColor="text1"/>
          <w:sz w:val="24"/>
          <w:szCs w:val="24"/>
          <w:lang w:val="ro-RO"/>
        </w:rPr>
        <w:t>de minimis</w:t>
      </w:r>
      <w:r w:rsidRPr="005C5AC4">
        <w:rPr>
          <w:rFonts w:ascii="Times New Roman" w:hAnsi="Times New Roman" w:cs="Times New Roman"/>
          <w:color w:val="000000" w:themeColor="text1"/>
          <w:sz w:val="24"/>
          <w:szCs w:val="24"/>
          <w:lang w:val="ro-RO"/>
        </w:rPr>
        <w:t xml:space="preserve"> se fac în conformitate cu prevederile Ordonanței de urgență a Guvernului nr. 77/2014, aprobată cu modificări și completări prin Legea nr. 20/2015, cu modificările și completările ulterioare, și ale Regulamentului privind procedurile de</w:t>
      </w:r>
      <w:r w:rsidR="004143AF"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monitorizare a ajutoarelor de stat, </w:t>
      </w:r>
      <w:r w:rsidR="00D40E36" w:rsidRPr="005C5AC4">
        <w:rPr>
          <w:rFonts w:ascii="Times New Roman" w:hAnsi="Times New Roman" w:cs="Times New Roman"/>
          <w:color w:val="000000" w:themeColor="text1"/>
          <w:sz w:val="24"/>
          <w:szCs w:val="24"/>
          <w:lang w:val="ro-RO"/>
        </w:rPr>
        <w:t>aprobat</w:t>
      </w:r>
      <w:r w:rsidRPr="005C5AC4">
        <w:rPr>
          <w:rFonts w:ascii="Times New Roman" w:hAnsi="Times New Roman" w:cs="Times New Roman"/>
          <w:color w:val="000000" w:themeColor="text1"/>
          <w:sz w:val="24"/>
          <w:szCs w:val="24"/>
          <w:lang w:val="ro-RO"/>
        </w:rPr>
        <w:t xml:space="preserve"> prin Ordinul președintelui Consiliului Concurenței nr. </w:t>
      </w:r>
      <w:r w:rsidR="007852E6" w:rsidRPr="005C5AC4">
        <w:rPr>
          <w:rFonts w:ascii="Times New Roman" w:hAnsi="Times New Roman" w:cs="Times New Roman"/>
          <w:color w:val="000000" w:themeColor="text1"/>
          <w:sz w:val="24"/>
          <w:szCs w:val="24"/>
          <w:lang w:val="ro-RO"/>
        </w:rPr>
        <w:t>441/2022</w:t>
      </w:r>
      <w:r w:rsidR="00ED4A0F" w:rsidRPr="005C5AC4">
        <w:rPr>
          <w:rFonts w:ascii="Times New Roman" w:hAnsi="Times New Roman" w:cs="Times New Roman"/>
          <w:color w:val="000000" w:themeColor="text1"/>
          <w:sz w:val="24"/>
          <w:szCs w:val="24"/>
          <w:lang w:val="ro-RO"/>
        </w:rPr>
        <w:t>.</w:t>
      </w:r>
    </w:p>
    <w:p w14:paraId="72998C21" w14:textId="77777777" w:rsidR="00E80A05" w:rsidRPr="005C5AC4" w:rsidRDefault="004143AF" w:rsidP="000372AD">
      <w:pPr>
        <w:tabs>
          <w:tab w:val="left" w:pos="4212"/>
        </w:tabs>
        <w:spacing w:after="0"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 xml:space="preserve">(2) </w:t>
      </w:r>
      <w:r w:rsidR="00E80A05" w:rsidRPr="005C5AC4">
        <w:rPr>
          <w:rFonts w:ascii="Times New Roman" w:hAnsi="Times New Roman" w:cs="Times New Roman"/>
          <w:bCs/>
          <w:color w:val="000000" w:themeColor="text1"/>
          <w:sz w:val="24"/>
          <w:szCs w:val="24"/>
          <w:lang w:val="ro-RO"/>
        </w:rPr>
        <w:t>Furnizorul are obligația de a supraveghea permanent ajutoarele de minimis acordate aflate în derulare și de a dispune măsurile care se impun în cazul încălcării condițiilor impuse prin prezenta schemă sau prin legislația națională ori europeană aplicabilă la momentul respectiv.</w:t>
      </w:r>
    </w:p>
    <w:p w14:paraId="07A1C5F4" w14:textId="77777777" w:rsidR="00B6434F" w:rsidRPr="005C5AC4" w:rsidRDefault="00B6434F" w:rsidP="000372AD">
      <w:pPr>
        <w:tabs>
          <w:tab w:val="left" w:pos="4212"/>
        </w:tabs>
        <w:spacing w:before="120"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Art. </w:t>
      </w:r>
      <w:r w:rsidR="00D40E36" w:rsidRPr="005C5AC4">
        <w:rPr>
          <w:rFonts w:ascii="Times New Roman" w:hAnsi="Times New Roman" w:cs="Times New Roman"/>
          <w:b/>
          <w:bCs/>
          <w:color w:val="000000" w:themeColor="text1"/>
          <w:sz w:val="24"/>
          <w:szCs w:val="24"/>
          <w:lang w:val="ro-RO"/>
        </w:rPr>
        <w:t>2</w:t>
      </w:r>
      <w:r w:rsidR="00121004" w:rsidRPr="005C5AC4">
        <w:rPr>
          <w:rFonts w:ascii="Times New Roman" w:hAnsi="Times New Roman" w:cs="Times New Roman"/>
          <w:b/>
          <w:bCs/>
          <w:color w:val="000000" w:themeColor="text1"/>
          <w:sz w:val="24"/>
          <w:szCs w:val="24"/>
          <w:lang w:val="ro-RO"/>
        </w:rPr>
        <w:t>5</w:t>
      </w:r>
      <w:r w:rsidRPr="005C5AC4">
        <w:rPr>
          <w:rFonts w:ascii="Times New Roman" w:hAnsi="Times New Roman" w:cs="Times New Roman"/>
          <w:color w:val="000000" w:themeColor="text1"/>
          <w:sz w:val="24"/>
          <w:szCs w:val="24"/>
          <w:lang w:val="ro-RO"/>
        </w:rPr>
        <w:t xml:space="preserve"> </w:t>
      </w:r>
      <w:r w:rsidR="00CA34B8"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(1) Furnizorul schemei de ajutor de minimis are obligația</w:t>
      </w:r>
      <w:r w:rsidR="00A454D9"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w:t>
      </w:r>
      <w:r w:rsidR="00A454D9" w:rsidRPr="005C5AC4">
        <w:rPr>
          <w:rFonts w:ascii="Times New Roman" w:hAnsi="Times New Roman" w:cs="Times New Roman"/>
          <w:bCs/>
          <w:color w:val="000000" w:themeColor="text1"/>
          <w:sz w:val="24"/>
          <w:szCs w:val="24"/>
          <w:lang w:val="ro-RO"/>
        </w:rPr>
        <w:t>conform prevederilor art</w:t>
      </w:r>
      <w:r w:rsidR="001B5F9A" w:rsidRPr="005C5AC4">
        <w:rPr>
          <w:rFonts w:ascii="Times New Roman" w:hAnsi="Times New Roman" w:cs="Times New Roman"/>
          <w:bCs/>
          <w:color w:val="000000" w:themeColor="text1"/>
          <w:sz w:val="24"/>
          <w:szCs w:val="24"/>
          <w:lang w:val="ro-RO"/>
        </w:rPr>
        <w:t>.</w:t>
      </w:r>
      <w:r w:rsidR="00A454D9" w:rsidRPr="005C5AC4">
        <w:rPr>
          <w:rFonts w:ascii="Times New Roman" w:hAnsi="Times New Roman" w:cs="Times New Roman"/>
          <w:bCs/>
          <w:color w:val="000000" w:themeColor="text1"/>
          <w:sz w:val="24"/>
          <w:szCs w:val="24"/>
          <w:lang w:val="ro-RO"/>
        </w:rPr>
        <w:t xml:space="preserve"> </w:t>
      </w:r>
      <w:r w:rsidR="00121004" w:rsidRPr="005C5AC4">
        <w:rPr>
          <w:rFonts w:ascii="Times New Roman" w:hAnsi="Times New Roman" w:cs="Times New Roman"/>
          <w:bCs/>
          <w:color w:val="000000" w:themeColor="text1"/>
          <w:sz w:val="24"/>
          <w:szCs w:val="24"/>
          <w:lang w:val="ro-RO"/>
        </w:rPr>
        <w:t xml:space="preserve">28 </w:t>
      </w:r>
      <w:r w:rsidR="00A454D9" w:rsidRPr="005C5AC4">
        <w:rPr>
          <w:rFonts w:ascii="Times New Roman" w:hAnsi="Times New Roman" w:cs="Times New Roman"/>
          <w:bCs/>
          <w:color w:val="000000" w:themeColor="text1"/>
          <w:sz w:val="24"/>
          <w:szCs w:val="24"/>
          <w:lang w:val="ro-RO"/>
        </w:rPr>
        <w:t xml:space="preserve">din Regulamentul privind Registrul ajutoarelor de stat, </w:t>
      </w:r>
      <w:r w:rsidR="00D40E36" w:rsidRPr="005C5AC4">
        <w:rPr>
          <w:rFonts w:ascii="Times New Roman" w:hAnsi="Times New Roman" w:cs="Times New Roman"/>
          <w:bCs/>
          <w:color w:val="000000" w:themeColor="text1"/>
          <w:sz w:val="24"/>
          <w:szCs w:val="24"/>
          <w:lang w:val="ro-RO"/>
        </w:rPr>
        <w:t>aprobat</w:t>
      </w:r>
      <w:r w:rsidR="00A454D9" w:rsidRPr="005C5AC4">
        <w:rPr>
          <w:rFonts w:ascii="Times New Roman" w:hAnsi="Times New Roman" w:cs="Times New Roman"/>
          <w:bCs/>
          <w:color w:val="000000" w:themeColor="text1"/>
          <w:sz w:val="24"/>
          <w:szCs w:val="24"/>
          <w:lang w:val="ro-RO"/>
        </w:rPr>
        <w:t xml:space="preserve"> prin Ordinul </w:t>
      </w:r>
      <w:r w:rsidR="00D40E36" w:rsidRPr="005C5AC4">
        <w:rPr>
          <w:rFonts w:ascii="Times New Roman" w:hAnsi="Times New Roman" w:cs="Times New Roman"/>
          <w:bCs/>
          <w:color w:val="000000" w:themeColor="text1"/>
          <w:sz w:val="24"/>
          <w:szCs w:val="24"/>
          <w:lang w:val="ro-RO"/>
        </w:rPr>
        <w:t>p</w:t>
      </w:r>
      <w:r w:rsidR="00A454D9" w:rsidRPr="005C5AC4">
        <w:rPr>
          <w:rFonts w:ascii="Times New Roman" w:hAnsi="Times New Roman" w:cs="Times New Roman"/>
          <w:bCs/>
          <w:color w:val="000000" w:themeColor="text1"/>
          <w:sz w:val="24"/>
          <w:szCs w:val="24"/>
          <w:lang w:val="ro-RO"/>
        </w:rPr>
        <w:t xml:space="preserve">reşedintelui Consiliului Concurenţei nr. 437/2016, </w:t>
      </w:r>
      <w:r w:rsidRPr="005C5AC4">
        <w:rPr>
          <w:rFonts w:ascii="Times New Roman" w:hAnsi="Times New Roman" w:cs="Times New Roman"/>
          <w:color w:val="000000" w:themeColor="text1"/>
          <w:sz w:val="24"/>
          <w:szCs w:val="24"/>
          <w:lang w:val="ro-RO"/>
        </w:rPr>
        <w:t xml:space="preserve">de a </w:t>
      </w:r>
      <w:r w:rsidR="00A454D9" w:rsidRPr="005C5AC4">
        <w:rPr>
          <w:rFonts w:ascii="Times New Roman" w:hAnsi="Times New Roman" w:cs="Times New Roman"/>
          <w:bCs/>
          <w:color w:val="000000" w:themeColor="text1"/>
          <w:sz w:val="24"/>
          <w:szCs w:val="24"/>
          <w:lang w:val="ro-RO"/>
        </w:rPr>
        <w:t xml:space="preserve">încărca în Registrul electronic al ajutoarelor de stat acordate </w:t>
      </w:r>
      <w:r w:rsidR="001B5F9A" w:rsidRPr="005C5AC4">
        <w:rPr>
          <w:rFonts w:ascii="Times New Roman" w:hAnsi="Times New Roman" w:cs="Times New Roman"/>
          <w:bCs/>
          <w:color w:val="000000" w:themeColor="text1"/>
          <w:sz w:val="24"/>
          <w:szCs w:val="24"/>
          <w:lang w:val="ro-RO"/>
        </w:rPr>
        <w:t>î</w:t>
      </w:r>
      <w:r w:rsidR="00A454D9" w:rsidRPr="005C5AC4">
        <w:rPr>
          <w:rFonts w:ascii="Times New Roman" w:hAnsi="Times New Roman" w:cs="Times New Roman"/>
          <w:bCs/>
          <w:color w:val="000000" w:themeColor="text1"/>
          <w:sz w:val="24"/>
          <w:szCs w:val="24"/>
          <w:lang w:val="ro-RO"/>
        </w:rPr>
        <w:t xml:space="preserve">n România </w:t>
      </w:r>
      <w:r w:rsidR="00A454D9" w:rsidRPr="005C5AC4">
        <w:rPr>
          <w:rFonts w:ascii="Times New Roman" w:hAnsi="Times New Roman" w:cs="Times New Roman"/>
          <w:bCs/>
          <w:color w:val="000000" w:themeColor="text1"/>
          <w:sz w:val="24"/>
          <w:szCs w:val="24"/>
          <w:lang w:val="ro-RO"/>
        </w:rPr>
        <w:lastRenderedPageBreak/>
        <w:t xml:space="preserve">(RegAS) datele şi informaţiile referitoare la prezenta </w:t>
      </w:r>
      <w:r w:rsidR="0013123A" w:rsidRPr="005C5AC4">
        <w:rPr>
          <w:rFonts w:ascii="Times New Roman" w:hAnsi="Times New Roman" w:cs="Times New Roman"/>
          <w:bCs/>
          <w:color w:val="000000" w:themeColor="text1"/>
          <w:sz w:val="24"/>
          <w:szCs w:val="24"/>
          <w:lang w:val="ro-RO"/>
        </w:rPr>
        <w:t xml:space="preserve">schemă </w:t>
      </w:r>
      <w:r w:rsidR="00A454D9" w:rsidRPr="005C5AC4">
        <w:rPr>
          <w:rFonts w:ascii="Times New Roman" w:hAnsi="Times New Roman" w:cs="Times New Roman"/>
          <w:bCs/>
          <w:color w:val="000000" w:themeColor="text1"/>
          <w:sz w:val="24"/>
          <w:szCs w:val="24"/>
          <w:lang w:val="ro-RO"/>
        </w:rPr>
        <w:t xml:space="preserve">de minimis într-un termen </w:t>
      </w:r>
      <w:r w:rsidR="0013123A" w:rsidRPr="005C5AC4">
        <w:rPr>
          <w:rFonts w:ascii="Times New Roman" w:hAnsi="Times New Roman" w:cs="Times New Roman"/>
          <w:bCs/>
          <w:color w:val="000000" w:themeColor="text1"/>
          <w:sz w:val="24"/>
          <w:szCs w:val="24"/>
          <w:lang w:val="ro-RO"/>
        </w:rPr>
        <w:t xml:space="preserve">de </w:t>
      </w:r>
      <w:r w:rsidRPr="005C5AC4">
        <w:rPr>
          <w:rFonts w:ascii="Times New Roman" w:hAnsi="Times New Roman" w:cs="Times New Roman"/>
          <w:color w:val="000000" w:themeColor="text1"/>
          <w:sz w:val="24"/>
          <w:szCs w:val="24"/>
          <w:lang w:val="ro-RO"/>
        </w:rPr>
        <w:t>maximum 5 zile lucrătoare de la data intrării în vigoare a acesteia.</w:t>
      </w:r>
    </w:p>
    <w:p w14:paraId="6433CDC6" w14:textId="77777777" w:rsidR="001B5F9A" w:rsidRPr="005C5AC4" w:rsidRDefault="00B6434F" w:rsidP="000372AD">
      <w:pPr>
        <w:tabs>
          <w:tab w:val="left" w:pos="4212"/>
        </w:tabs>
        <w:spacing w:after="0"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color w:val="000000" w:themeColor="text1"/>
          <w:sz w:val="24"/>
          <w:szCs w:val="24"/>
          <w:lang w:val="ro-RO"/>
        </w:rPr>
        <w:t xml:space="preserve">(2) </w:t>
      </w:r>
      <w:r w:rsidR="001B5F9A" w:rsidRPr="005C5AC4">
        <w:rPr>
          <w:rFonts w:ascii="Times New Roman" w:hAnsi="Times New Roman" w:cs="Times New Roman"/>
          <w:bCs/>
          <w:color w:val="000000" w:themeColor="text1"/>
          <w:sz w:val="24"/>
          <w:szCs w:val="24"/>
          <w:lang w:val="ro-RO"/>
        </w:rPr>
        <w:t xml:space="preserve">Contractul de finanţare, actul de acordare a ajutorului, plăţile, obligaţiile de recuperare a ajutorului şi rambursarea efectivă a respectivelor obligaţii, aferente acestei </w:t>
      </w:r>
      <w:r w:rsidR="00DF3564" w:rsidRPr="005C5AC4">
        <w:rPr>
          <w:rFonts w:ascii="Times New Roman" w:hAnsi="Times New Roman" w:cs="Times New Roman"/>
          <w:bCs/>
          <w:color w:val="000000" w:themeColor="text1"/>
          <w:sz w:val="24"/>
          <w:szCs w:val="24"/>
          <w:lang w:val="ro-RO"/>
        </w:rPr>
        <w:t>scheme</w:t>
      </w:r>
      <w:r w:rsidR="001B5F9A" w:rsidRPr="005C5AC4">
        <w:rPr>
          <w:rFonts w:ascii="Times New Roman" w:hAnsi="Times New Roman" w:cs="Times New Roman"/>
          <w:bCs/>
          <w:color w:val="000000" w:themeColor="text1"/>
          <w:sz w:val="24"/>
          <w:szCs w:val="24"/>
          <w:lang w:val="ro-RO"/>
        </w:rPr>
        <w:t>, se vor încărca în RegAS în termen de maximum 7 zile lucrătoare de la data semnării contractului/actului sau a publicării acestora în Monitorul Oficial al României, după caz, respectiv de la data instituirii plăţilor, a obligaţiilor de recuperare sau a rambursării efective a respectivelor obligaţii.</w:t>
      </w:r>
    </w:p>
    <w:p w14:paraId="3269FE3F" w14:textId="77777777" w:rsidR="00B6434F" w:rsidRPr="005C5AC4" w:rsidRDefault="001B5F9A" w:rsidP="000372AD">
      <w:pPr>
        <w:tabs>
          <w:tab w:val="left" w:pos="4212"/>
        </w:tabs>
        <w:spacing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Cs/>
          <w:color w:val="000000" w:themeColor="text1"/>
          <w:sz w:val="24"/>
          <w:szCs w:val="24"/>
          <w:lang w:val="ro-RO"/>
        </w:rPr>
        <w:t xml:space="preserve">(3) </w:t>
      </w:r>
      <w:r w:rsidR="00B6434F" w:rsidRPr="005C5AC4">
        <w:rPr>
          <w:rFonts w:ascii="Times New Roman" w:hAnsi="Times New Roman" w:cs="Times New Roman"/>
          <w:color w:val="000000" w:themeColor="text1"/>
          <w:sz w:val="24"/>
          <w:szCs w:val="24"/>
          <w:lang w:val="ro-RO"/>
        </w:rPr>
        <w:t>Furnizorul are obligația de a transmite Consiliului Concurenței, în formatul și în termenul prevăzut de Regulamentul privind procedurile de monitorizare a ajutoarelor</w:t>
      </w:r>
      <w:r w:rsidR="007322D7" w:rsidRPr="005C5AC4">
        <w:rPr>
          <w:rFonts w:ascii="Times New Roman" w:hAnsi="Times New Roman" w:cs="Times New Roman"/>
          <w:color w:val="000000" w:themeColor="text1"/>
          <w:sz w:val="24"/>
          <w:szCs w:val="24"/>
          <w:lang w:val="ro-RO"/>
        </w:rPr>
        <w:t xml:space="preserve"> </w:t>
      </w:r>
      <w:r w:rsidR="00B6434F" w:rsidRPr="005C5AC4">
        <w:rPr>
          <w:rFonts w:ascii="Times New Roman" w:hAnsi="Times New Roman" w:cs="Times New Roman"/>
          <w:color w:val="000000" w:themeColor="text1"/>
          <w:sz w:val="24"/>
          <w:szCs w:val="24"/>
          <w:lang w:val="ro-RO"/>
        </w:rPr>
        <w:t xml:space="preserve">de stat, </w:t>
      </w:r>
      <w:r w:rsidR="0013123A" w:rsidRPr="005C5AC4">
        <w:rPr>
          <w:rFonts w:ascii="Times New Roman" w:hAnsi="Times New Roman" w:cs="Times New Roman"/>
          <w:color w:val="000000" w:themeColor="text1"/>
          <w:sz w:val="24"/>
          <w:szCs w:val="24"/>
          <w:lang w:val="ro-RO"/>
        </w:rPr>
        <w:t>aprobat</w:t>
      </w:r>
      <w:r w:rsidR="00B6434F" w:rsidRPr="005C5AC4">
        <w:rPr>
          <w:rFonts w:ascii="Times New Roman" w:hAnsi="Times New Roman" w:cs="Times New Roman"/>
          <w:color w:val="000000" w:themeColor="text1"/>
          <w:sz w:val="24"/>
          <w:szCs w:val="24"/>
          <w:lang w:val="ro-RO"/>
        </w:rPr>
        <w:t xml:space="preserve"> prin Ordinul președintelui Consiliului Concurenței nr. </w:t>
      </w:r>
      <w:r w:rsidR="00713A78" w:rsidRPr="005C5AC4">
        <w:rPr>
          <w:rFonts w:ascii="Times New Roman" w:hAnsi="Times New Roman" w:cs="Times New Roman"/>
          <w:color w:val="000000" w:themeColor="text1"/>
          <w:sz w:val="24"/>
          <w:szCs w:val="24"/>
          <w:lang w:val="ro-RO"/>
        </w:rPr>
        <w:t>441/2022</w:t>
      </w:r>
      <w:r w:rsidR="00B6434F" w:rsidRPr="005C5AC4">
        <w:rPr>
          <w:rFonts w:ascii="Times New Roman" w:hAnsi="Times New Roman" w:cs="Times New Roman"/>
          <w:color w:val="000000" w:themeColor="text1"/>
          <w:sz w:val="24"/>
          <w:szCs w:val="24"/>
          <w:lang w:val="ro-RO"/>
        </w:rPr>
        <w:t>, toate datele și informațiile necesare pentru monitorizarea ajutoarelor de minimis la nivel național.</w:t>
      </w:r>
    </w:p>
    <w:p w14:paraId="274B7E25" w14:textId="77777777" w:rsidR="00B6434F" w:rsidRPr="005C5AC4" w:rsidRDefault="00B6434F" w:rsidP="000372AD">
      <w:pPr>
        <w:tabs>
          <w:tab w:val="left" w:pos="4212"/>
        </w:tabs>
        <w:spacing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(4) Erorile constatate de furnizor și corecțiile legale, anulările,</w:t>
      </w:r>
      <w:r w:rsidR="007322D7" w:rsidRPr="005C5AC4">
        <w:rPr>
          <w:rFonts w:ascii="Times New Roman" w:hAnsi="Times New Roman" w:cs="Times New Roman"/>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recalculările, recuperările și rambursările se raportează Consiliului Concurenței până la data de 31 martie a anului următor anului de raportare.</w:t>
      </w:r>
    </w:p>
    <w:p w14:paraId="16332151" w14:textId="597EBC0A" w:rsidR="00A454D9" w:rsidRPr="005C5AC4" w:rsidRDefault="00A454D9" w:rsidP="000372AD">
      <w:pPr>
        <w:tabs>
          <w:tab w:val="left" w:pos="4212"/>
        </w:tabs>
        <w:spacing w:after="0" w:line="276" w:lineRule="auto"/>
        <w:jc w:val="both"/>
        <w:rPr>
          <w:rFonts w:ascii="Times New Roman" w:hAnsi="Times New Roman" w:cs="Times New Roman"/>
          <w:bCs/>
          <w:color w:val="000000" w:themeColor="text1"/>
          <w:sz w:val="24"/>
          <w:szCs w:val="24"/>
          <w:lang w:val="ro-RO"/>
        </w:rPr>
      </w:pPr>
      <w:r w:rsidRPr="005C5AC4">
        <w:rPr>
          <w:rFonts w:ascii="Times New Roman" w:hAnsi="Times New Roman" w:cs="Times New Roman"/>
          <w:bCs/>
          <w:color w:val="000000" w:themeColor="text1"/>
          <w:sz w:val="24"/>
          <w:szCs w:val="24"/>
          <w:lang w:val="ro-RO"/>
        </w:rPr>
        <w:t>(</w:t>
      </w:r>
      <w:r w:rsidR="004143AF" w:rsidRPr="005C5AC4">
        <w:rPr>
          <w:rFonts w:ascii="Times New Roman" w:hAnsi="Times New Roman" w:cs="Times New Roman"/>
          <w:bCs/>
          <w:color w:val="000000" w:themeColor="text1"/>
          <w:sz w:val="24"/>
          <w:szCs w:val="24"/>
          <w:lang w:val="ro-RO"/>
        </w:rPr>
        <w:t>5</w:t>
      </w:r>
      <w:r w:rsidRPr="005C5AC4">
        <w:rPr>
          <w:rFonts w:ascii="Times New Roman" w:hAnsi="Times New Roman" w:cs="Times New Roman"/>
          <w:bCs/>
          <w:color w:val="000000" w:themeColor="text1"/>
          <w:sz w:val="24"/>
          <w:szCs w:val="24"/>
          <w:lang w:val="ro-RO"/>
        </w:rPr>
        <w:t xml:space="preserve">) </w:t>
      </w:r>
      <w:r w:rsidR="00A25AFF" w:rsidRPr="005C5AC4">
        <w:rPr>
          <w:rFonts w:ascii="Times New Roman" w:hAnsi="Times New Roman" w:cs="Times New Roman"/>
          <w:bCs/>
          <w:color w:val="000000" w:themeColor="text1"/>
          <w:sz w:val="24"/>
          <w:szCs w:val="24"/>
          <w:lang w:val="ro-RO"/>
        </w:rPr>
        <w:t>B</w:t>
      </w:r>
      <w:r w:rsidRPr="005C5AC4">
        <w:rPr>
          <w:rFonts w:ascii="Times New Roman" w:hAnsi="Times New Roman" w:cs="Times New Roman"/>
          <w:bCs/>
          <w:color w:val="000000" w:themeColor="text1"/>
          <w:sz w:val="24"/>
          <w:szCs w:val="24"/>
          <w:lang w:val="ro-RO"/>
        </w:rPr>
        <w:t xml:space="preserve">eneficiarul </w:t>
      </w:r>
      <w:r w:rsidR="00C05E27" w:rsidRPr="005C5AC4">
        <w:rPr>
          <w:rFonts w:ascii="Times New Roman" w:hAnsi="Times New Roman" w:cs="Times New Roman"/>
          <w:bCs/>
          <w:color w:val="000000" w:themeColor="text1"/>
          <w:sz w:val="24"/>
          <w:szCs w:val="24"/>
          <w:lang w:val="ro-RO"/>
        </w:rPr>
        <w:t xml:space="preserve">ajutorului de minimis </w:t>
      </w:r>
      <w:r w:rsidR="003F2CA6" w:rsidRPr="005C5AC4">
        <w:rPr>
          <w:rFonts w:ascii="Times New Roman" w:hAnsi="Times New Roman" w:cs="Times New Roman"/>
          <w:bCs/>
          <w:color w:val="000000" w:themeColor="text1"/>
          <w:sz w:val="24"/>
          <w:szCs w:val="24"/>
          <w:lang w:val="ro-RO"/>
        </w:rPr>
        <w:t xml:space="preserve">are </w:t>
      </w:r>
      <w:r w:rsidRPr="005C5AC4">
        <w:rPr>
          <w:rFonts w:ascii="Times New Roman" w:hAnsi="Times New Roman" w:cs="Times New Roman"/>
          <w:bCs/>
          <w:color w:val="000000" w:themeColor="text1"/>
          <w:sz w:val="24"/>
          <w:szCs w:val="24"/>
          <w:lang w:val="ro-RO"/>
        </w:rPr>
        <w:t>obligația de a păstra evidența detaliată a ajutoarelor acordate în baza prezentei scheme pe o durată de 10 ani de la data la care ultima alocare specifică a fost acordată în baza schemei. Această evidență trebuie să conțină toate informațiile necesare pentru a demonstra respectarea condițiilor impuse de legislația europeană în domeniul ajutorului de stat.</w:t>
      </w:r>
    </w:p>
    <w:p w14:paraId="4291EC07" w14:textId="77777777" w:rsidR="00AC5B4C" w:rsidRPr="005C5AC4" w:rsidRDefault="00F939A5" w:rsidP="000372AD">
      <w:pPr>
        <w:tabs>
          <w:tab w:val="left" w:pos="4212"/>
        </w:tabs>
        <w:spacing w:before="120" w:after="0" w:line="276" w:lineRule="auto"/>
        <w:jc w:val="both"/>
        <w:rPr>
          <w:rFonts w:ascii="Times New Roman" w:hAnsi="Times New Roman" w:cs="Times New Roman"/>
          <w:i/>
          <w:iCs/>
          <w:color w:val="000000" w:themeColor="text1"/>
          <w:sz w:val="24"/>
          <w:szCs w:val="24"/>
          <w:lang w:val="ro-RO"/>
        </w:rPr>
      </w:pPr>
      <w:r w:rsidRPr="005C5AC4">
        <w:rPr>
          <w:rFonts w:ascii="Times New Roman" w:hAnsi="Times New Roman" w:cs="Times New Roman"/>
          <w:b/>
          <w:bCs/>
          <w:color w:val="000000" w:themeColor="text1"/>
          <w:sz w:val="24"/>
          <w:szCs w:val="24"/>
          <w:lang w:val="ro-RO"/>
        </w:rPr>
        <w:t>Art.</w:t>
      </w:r>
      <w:r w:rsidR="0013123A" w:rsidRPr="005C5AC4">
        <w:rPr>
          <w:rFonts w:ascii="Times New Roman" w:hAnsi="Times New Roman" w:cs="Times New Roman"/>
          <w:b/>
          <w:bCs/>
          <w:color w:val="000000" w:themeColor="text1"/>
          <w:sz w:val="24"/>
          <w:szCs w:val="24"/>
          <w:lang w:val="ro-RO"/>
        </w:rPr>
        <w:t xml:space="preserve"> 2</w:t>
      </w:r>
      <w:r w:rsidR="00121004" w:rsidRPr="005C5AC4">
        <w:rPr>
          <w:rFonts w:ascii="Times New Roman" w:hAnsi="Times New Roman" w:cs="Times New Roman"/>
          <w:b/>
          <w:bCs/>
          <w:color w:val="000000" w:themeColor="text1"/>
          <w:sz w:val="24"/>
          <w:szCs w:val="24"/>
          <w:lang w:val="ro-RO"/>
        </w:rPr>
        <w:t>6</w:t>
      </w:r>
      <w:r w:rsidR="0013123A" w:rsidRPr="005C5AC4">
        <w:rPr>
          <w:rFonts w:ascii="Times New Roman" w:hAnsi="Times New Roman" w:cs="Times New Roman"/>
          <w:color w:val="000000" w:themeColor="text1"/>
          <w:sz w:val="24"/>
          <w:szCs w:val="24"/>
          <w:lang w:val="ro-RO"/>
        </w:rPr>
        <w:t xml:space="preserve"> </w:t>
      </w:r>
      <w:r w:rsidR="00BE766D" w:rsidRPr="005C5AC4">
        <w:rPr>
          <w:rFonts w:ascii="Times New Roman" w:hAnsi="Times New Roman" w:cs="Times New Roman"/>
          <w:color w:val="000000" w:themeColor="text1"/>
          <w:sz w:val="24"/>
          <w:szCs w:val="24"/>
          <w:lang w:val="ro-RO"/>
        </w:rPr>
        <w:t>-</w:t>
      </w:r>
      <w:r w:rsidRPr="005C5AC4">
        <w:rPr>
          <w:rFonts w:ascii="Times New Roman" w:hAnsi="Times New Roman" w:cs="Times New Roman"/>
          <w:color w:val="000000" w:themeColor="text1"/>
          <w:sz w:val="24"/>
          <w:szCs w:val="24"/>
          <w:lang w:val="ro-RO"/>
        </w:rPr>
        <w:t xml:space="preserve"> </w:t>
      </w:r>
      <w:r w:rsidR="0013123A" w:rsidRPr="005C5AC4">
        <w:rPr>
          <w:rFonts w:ascii="Times New Roman" w:hAnsi="Times New Roman" w:cs="Times New Roman"/>
          <w:color w:val="000000" w:themeColor="text1"/>
          <w:sz w:val="24"/>
          <w:szCs w:val="24"/>
          <w:lang w:val="ro-RO"/>
        </w:rPr>
        <w:t xml:space="preserve">(1) </w:t>
      </w:r>
      <w:r w:rsidR="00772A7A" w:rsidRPr="005C5AC4">
        <w:rPr>
          <w:rFonts w:ascii="Times New Roman" w:hAnsi="Times New Roman" w:cs="Times New Roman"/>
          <w:color w:val="000000" w:themeColor="text1"/>
          <w:sz w:val="24"/>
          <w:szCs w:val="24"/>
          <w:lang w:val="ro-RO"/>
        </w:rPr>
        <w:t>La solicitarea scrisă a Comisiei Europene, MMAP va pune la dispoziție, prin intermediul Consiliului  Concurenței, în termen de 20 de zile lucrătoare sau în termenul fixat în solicitare, toate informațiile pe care Comisia Europeană le consideră necesare pentru evaluarea respectării condițiilor prezentei scheme.</w:t>
      </w:r>
    </w:p>
    <w:p w14:paraId="7318ACF2" w14:textId="77777777" w:rsidR="00A454D9" w:rsidRPr="005C5AC4" w:rsidRDefault="0013123A" w:rsidP="000372AD">
      <w:pPr>
        <w:tabs>
          <w:tab w:val="left" w:pos="4212"/>
        </w:tabs>
        <w:spacing w:line="276" w:lineRule="auto"/>
        <w:jc w:val="both"/>
        <w:rPr>
          <w:rFonts w:ascii="Times New Roman" w:hAnsi="Times New Roman" w:cs="Times New Roman"/>
          <w:bCs/>
          <w:iCs/>
          <w:color w:val="000000" w:themeColor="text1"/>
          <w:sz w:val="24"/>
          <w:szCs w:val="24"/>
          <w:lang w:val="ro-RO"/>
        </w:rPr>
      </w:pPr>
      <w:r w:rsidRPr="005C5AC4">
        <w:rPr>
          <w:rFonts w:ascii="Times New Roman" w:hAnsi="Times New Roman" w:cs="Times New Roman"/>
          <w:bCs/>
          <w:iCs/>
          <w:color w:val="000000" w:themeColor="text1"/>
          <w:sz w:val="24"/>
          <w:szCs w:val="24"/>
          <w:lang w:val="ro-RO"/>
        </w:rPr>
        <w:t xml:space="preserve">(2) </w:t>
      </w:r>
      <w:r w:rsidR="00A454D9" w:rsidRPr="005C5AC4">
        <w:rPr>
          <w:rFonts w:ascii="Times New Roman" w:hAnsi="Times New Roman" w:cs="Times New Roman"/>
          <w:bCs/>
          <w:iCs/>
          <w:color w:val="000000" w:themeColor="text1"/>
          <w:sz w:val="24"/>
          <w:szCs w:val="24"/>
          <w:lang w:val="ro-RO"/>
        </w:rPr>
        <w:t>Beneficiarii ajutoare</w:t>
      </w:r>
      <w:r w:rsidR="00BE766D" w:rsidRPr="005C5AC4">
        <w:rPr>
          <w:rFonts w:ascii="Times New Roman" w:hAnsi="Times New Roman" w:cs="Times New Roman"/>
          <w:bCs/>
          <w:iCs/>
          <w:color w:val="000000" w:themeColor="text1"/>
          <w:sz w:val="24"/>
          <w:szCs w:val="24"/>
          <w:lang w:val="ro-RO"/>
        </w:rPr>
        <w:t>lor</w:t>
      </w:r>
      <w:r w:rsidR="00A454D9" w:rsidRPr="005C5AC4">
        <w:rPr>
          <w:rFonts w:ascii="Times New Roman" w:hAnsi="Times New Roman" w:cs="Times New Roman"/>
          <w:bCs/>
          <w:iCs/>
          <w:color w:val="000000" w:themeColor="text1"/>
          <w:sz w:val="24"/>
          <w:szCs w:val="24"/>
          <w:lang w:val="ro-RO"/>
        </w:rPr>
        <w:t xml:space="preserve"> de minimis au obligația de a pune la dispoziția furnizorului și a administratorului schemei de minimis, în formatul și în termenul solicitat de aceștia, toate datele și informațiile necesare în vederea îndeplinirii procedurilor de raportare și monitorizare ce cad în sarcina furnizorului, respectiv a administratorului.</w:t>
      </w:r>
    </w:p>
    <w:p w14:paraId="14AFA90B" w14:textId="77777777" w:rsidR="00B84A5F" w:rsidRPr="005C5AC4" w:rsidRDefault="006334E1" w:rsidP="000372AD">
      <w:pPr>
        <w:spacing w:before="120" w:after="0"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b/>
          <w:bCs/>
          <w:color w:val="000000" w:themeColor="text1"/>
          <w:sz w:val="24"/>
          <w:szCs w:val="24"/>
          <w:lang w:val="ro-RO"/>
        </w:rPr>
        <w:t>Art.</w:t>
      </w:r>
      <w:r w:rsidR="0048341A" w:rsidRPr="005C5AC4">
        <w:rPr>
          <w:rFonts w:ascii="Times New Roman" w:hAnsi="Times New Roman" w:cs="Times New Roman"/>
          <w:b/>
          <w:bCs/>
          <w:color w:val="000000" w:themeColor="text1"/>
          <w:sz w:val="24"/>
          <w:szCs w:val="24"/>
          <w:lang w:val="ro-RO"/>
        </w:rPr>
        <w:t xml:space="preserve"> </w:t>
      </w:r>
      <w:r w:rsidR="0013123A" w:rsidRPr="005C5AC4">
        <w:rPr>
          <w:rFonts w:ascii="Times New Roman" w:hAnsi="Times New Roman" w:cs="Times New Roman"/>
          <w:b/>
          <w:bCs/>
          <w:color w:val="000000" w:themeColor="text1"/>
          <w:sz w:val="24"/>
          <w:szCs w:val="24"/>
          <w:lang w:val="ro-RO"/>
        </w:rPr>
        <w:t>2</w:t>
      </w:r>
      <w:r w:rsidR="00121004" w:rsidRPr="005C5AC4">
        <w:rPr>
          <w:rFonts w:ascii="Times New Roman" w:hAnsi="Times New Roman" w:cs="Times New Roman"/>
          <w:b/>
          <w:bCs/>
          <w:color w:val="000000" w:themeColor="text1"/>
          <w:sz w:val="24"/>
          <w:szCs w:val="24"/>
          <w:lang w:val="ro-RO"/>
        </w:rPr>
        <w:t>7</w:t>
      </w:r>
      <w:r w:rsidR="003E02AC" w:rsidRPr="005C5AC4">
        <w:rPr>
          <w:rFonts w:ascii="Times New Roman" w:hAnsi="Times New Roman" w:cs="Times New Roman"/>
          <w:b/>
          <w:bCs/>
          <w:color w:val="000000" w:themeColor="text1"/>
          <w:sz w:val="24"/>
          <w:szCs w:val="24"/>
          <w:lang w:val="ro-RO"/>
        </w:rPr>
        <w:t xml:space="preserve"> </w:t>
      </w:r>
      <w:r w:rsidRPr="005C5AC4">
        <w:rPr>
          <w:rFonts w:ascii="Times New Roman" w:hAnsi="Times New Roman" w:cs="Times New Roman"/>
          <w:i/>
          <w:iCs/>
          <w:color w:val="000000" w:themeColor="text1"/>
          <w:sz w:val="24"/>
          <w:szCs w:val="24"/>
          <w:lang w:val="ro-RO"/>
        </w:rPr>
        <w:t xml:space="preserve">- </w:t>
      </w:r>
      <w:r w:rsidR="0013123A" w:rsidRPr="005C5AC4">
        <w:rPr>
          <w:rFonts w:ascii="Times New Roman" w:hAnsi="Times New Roman" w:cs="Times New Roman"/>
          <w:iCs/>
          <w:color w:val="000000" w:themeColor="text1"/>
          <w:sz w:val="24"/>
          <w:szCs w:val="24"/>
          <w:lang w:val="ro-RO"/>
        </w:rPr>
        <w:t xml:space="preserve">(1) </w:t>
      </w:r>
      <w:r w:rsidR="00A454D9" w:rsidRPr="005C5AC4">
        <w:rPr>
          <w:rFonts w:ascii="Times New Roman" w:hAnsi="Times New Roman" w:cs="Times New Roman"/>
          <w:bCs/>
          <w:iCs/>
          <w:color w:val="000000" w:themeColor="text1"/>
          <w:sz w:val="24"/>
          <w:szCs w:val="24"/>
          <w:lang w:val="ro-RO"/>
        </w:rPr>
        <w:t>În conformitate cu</w:t>
      </w:r>
      <w:r w:rsidR="00C05E27" w:rsidRPr="005C5AC4">
        <w:rPr>
          <w:rFonts w:ascii="Times New Roman" w:hAnsi="Times New Roman" w:cs="Times New Roman"/>
          <w:bCs/>
          <w:iCs/>
          <w:color w:val="000000" w:themeColor="text1"/>
          <w:sz w:val="24"/>
          <w:szCs w:val="24"/>
          <w:lang w:val="ro-RO"/>
        </w:rPr>
        <w:t xml:space="preserve"> </w:t>
      </w:r>
      <w:hyperlink r:id="rId15" w:history="1">
        <w:r w:rsidR="00A454D9" w:rsidRPr="005C5AC4">
          <w:rPr>
            <w:rStyle w:val="Hyperlink"/>
            <w:rFonts w:ascii="Times New Roman" w:hAnsi="Times New Roman" w:cs="Times New Roman"/>
            <w:iCs/>
            <w:color w:val="000000" w:themeColor="text1"/>
            <w:sz w:val="24"/>
            <w:szCs w:val="24"/>
            <w:u w:val="none"/>
            <w:lang w:val="ro-RO"/>
          </w:rPr>
          <w:t>art. 17 di</w:t>
        </w:r>
        <w:r w:rsidR="00A454D9" w:rsidRPr="005C5AC4">
          <w:rPr>
            <w:rStyle w:val="Hyperlink"/>
            <w:rFonts w:ascii="Times New Roman" w:hAnsi="Times New Roman" w:cs="Times New Roman"/>
            <w:bCs/>
            <w:iCs/>
            <w:color w:val="000000" w:themeColor="text1"/>
            <w:sz w:val="24"/>
            <w:szCs w:val="24"/>
            <w:u w:val="none"/>
            <w:lang w:val="ro-RO"/>
          </w:rPr>
          <w:t xml:space="preserve">n Ordonanța de urgență </w:t>
        </w:r>
        <w:r w:rsidR="00A454D9" w:rsidRPr="005C5AC4">
          <w:rPr>
            <w:rStyle w:val="Hyperlink"/>
            <w:rFonts w:ascii="Times New Roman" w:hAnsi="Times New Roman" w:cs="Times New Roman"/>
            <w:iCs/>
            <w:color w:val="000000" w:themeColor="text1"/>
            <w:sz w:val="24"/>
            <w:szCs w:val="24"/>
            <w:u w:val="none"/>
            <w:lang w:val="ro-RO"/>
          </w:rPr>
          <w:t>a Guvernului nr. 77/2014</w:t>
        </w:r>
      </w:hyperlink>
      <w:r w:rsidR="00A454D9" w:rsidRPr="005C5AC4">
        <w:rPr>
          <w:rFonts w:ascii="Times New Roman" w:hAnsi="Times New Roman" w:cs="Times New Roman"/>
          <w:bCs/>
          <w:iCs/>
          <w:color w:val="000000" w:themeColor="text1"/>
          <w:sz w:val="24"/>
          <w:szCs w:val="24"/>
          <w:lang w:val="ro-RO"/>
        </w:rPr>
        <w:t>, aprobată cu modificări și completări prin</w:t>
      </w:r>
      <w:r w:rsidR="00C05E27" w:rsidRPr="005C5AC4">
        <w:rPr>
          <w:rFonts w:ascii="Times New Roman" w:hAnsi="Times New Roman" w:cs="Times New Roman"/>
          <w:bCs/>
          <w:iCs/>
          <w:color w:val="000000" w:themeColor="text1"/>
          <w:sz w:val="24"/>
          <w:szCs w:val="24"/>
          <w:lang w:val="ro-RO"/>
        </w:rPr>
        <w:t xml:space="preserve"> </w:t>
      </w:r>
      <w:hyperlink r:id="rId16" w:history="1">
        <w:r w:rsidR="00A454D9" w:rsidRPr="005C5AC4">
          <w:rPr>
            <w:rStyle w:val="Hyperlink"/>
            <w:rFonts w:ascii="Times New Roman" w:hAnsi="Times New Roman" w:cs="Times New Roman"/>
            <w:iCs/>
            <w:color w:val="000000" w:themeColor="text1"/>
            <w:sz w:val="24"/>
            <w:szCs w:val="24"/>
            <w:u w:val="none"/>
            <w:lang w:val="ro-RO"/>
          </w:rPr>
          <w:t>Legea nr. 20/2015</w:t>
        </w:r>
      </w:hyperlink>
      <w:r w:rsidR="00A454D9" w:rsidRPr="005C5AC4">
        <w:rPr>
          <w:rFonts w:ascii="Times New Roman" w:hAnsi="Times New Roman" w:cs="Times New Roman"/>
          <w:bCs/>
          <w:iCs/>
          <w:color w:val="000000" w:themeColor="text1"/>
          <w:sz w:val="24"/>
          <w:szCs w:val="24"/>
          <w:lang w:val="ro-RO"/>
        </w:rPr>
        <w:t>, cu modificările și completările ulterioare, furnizorul va informa Consiliul Concurenței în termen de 15 zile lucrătoare de la data adoptării schemei de ajutor de minimis.</w:t>
      </w:r>
    </w:p>
    <w:p w14:paraId="31F4B87B" w14:textId="77777777" w:rsidR="00E62382" w:rsidRPr="005C5AC4" w:rsidRDefault="0013123A" w:rsidP="000372AD">
      <w:pPr>
        <w:spacing w:line="276" w:lineRule="auto"/>
        <w:jc w:val="both"/>
        <w:rPr>
          <w:rFonts w:ascii="Times New Roman" w:hAnsi="Times New Roman" w:cs="Times New Roman"/>
          <w:bCs/>
          <w:iCs/>
          <w:color w:val="000000" w:themeColor="text1"/>
          <w:sz w:val="24"/>
          <w:szCs w:val="24"/>
          <w:lang w:val="ro-RO"/>
        </w:rPr>
      </w:pPr>
      <w:r w:rsidRPr="005C5AC4">
        <w:rPr>
          <w:rFonts w:ascii="Times New Roman" w:hAnsi="Times New Roman" w:cs="Times New Roman"/>
          <w:bCs/>
          <w:iCs/>
          <w:color w:val="000000" w:themeColor="text1"/>
          <w:sz w:val="24"/>
          <w:szCs w:val="24"/>
          <w:lang w:val="ro-RO"/>
        </w:rPr>
        <w:t xml:space="preserve">(2) </w:t>
      </w:r>
      <w:r w:rsidR="00E62382" w:rsidRPr="005C5AC4">
        <w:rPr>
          <w:rFonts w:ascii="Times New Roman" w:hAnsi="Times New Roman" w:cs="Times New Roman"/>
          <w:bCs/>
          <w:iCs/>
          <w:color w:val="000000" w:themeColor="text1"/>
          <w:sz w:val="24"/>
          <w:szCs w:val="24"/>
          <w:lang w:val="ro-RO"/>
        </w:rPr>
        <w:t>În conformitate cu prevederile</w:t>
      </w:r>
      <w:r w:rsidR="00C05E27" w:rsidRPr="005C5AC4">
        <w:rPr>
          <w:rFonts w:ascii="Times New Roman" w:hAnsi="Times New Roman" w:cs="Times New Roman"/>
          <w:bCs/>
          <w:iCs/>
          <w:color w:val="000000" w:themeColor="text1"/>
          <w:sz w:val="24"/>
          <w:szCs w:val="24"/>
          <w:lang w:val="ro-RO"/>
        </w:rPr>
        <w:t xml:space="preserve"> </w:t>
      </w:r>
      <w:hyperlink r:id="rId17" w:history="1">
        <w:r w:rsidR="00E62382" w:rsidRPr="005C5AC4">
          <w:rPr>
            <w:rStyle w:val="Hyperlink"/>
            <w:rFonts w:ascii="Times New Roman" w:hAnsi="Times New Roman" w:cs="Times New Roman"/>
            <w:iCs/>
            <w:color w:val="000000" w:themeColor="text1"/>
            <w:sz w:val="24"/>
            <w:szCs w:val="24"/>
            <w:u w:val="none"/>
            <w:lang w:val="ro-RO"/>
          </w:rPr>
          <w:t>art. 42 alin. (1) din Ordonanța de urgență a Guvernului nr. 77/2014</w:t>
        </w:r>
      </w:hyperlink>
      <w:r w:rsidR="00E62382" w:rsidRPr="005C5AC4">
        <w:rPr>
          <w:rFonts w:ascii="Times New Roman" w:hAnsi="Times New Roman" w:cs="Times New Roman"/>
          <w:bCs/>
          <w:iCs/>
          <w:color w:val="000000" w:themeColor="text1"/>
          <w:sz w:val="24"/>
          <w:szCs w:val="24"/>
          <w:lang w:val="ro-RO"/>
        </w:rPr>
        <w:t>, aprobată cu modificări și completări prin</w:t>
      </w:r>
      <w:r w:rsidR="00C05E27" w:rsidRPr="005C5AC4">
        <w:rPr>
          <w:rFonts w:ascii="Times New Roman" w:hAnsi="Times New Roman" w:cs="Times New Roman"/>
          <w:bCs/>
          <w:iCs/>
          <w:color w:val="000000" w:themeColor="text1"/>
          <w:sz w:val="24"/>
          <w:szCs w:val="24"/>
          <w:lang w:val="ro-RO"/>
        </w:rPr>
        <w:t xml:space="preserve"> </w:t>
      </w:r>
      <w:hyperlink r:id="rId18" w:history="1">
        <w:r w:rsidR="00E62382" w:rsidRPr="005C5AC4">
          <w:rPr>
            <w:rStyle w:val="Hyperlink"/>
            <w:rFonts w:ascii="Times New Roman" w:hAnsi="Times New Roman" w:cs="Times New Roman"/>
            <w:iCs/>
            <w:color w:val="000000" w:themeColor="text1"/>
            <w:sz w:val="24"/>
            <w:szCs w:val="24"/>
            <w:u w:val="none"/>
            <w:lang w:val="ro-RO"/>
          </w:rPr>
          <w:t>Legea nr. 20/2015</w:t>
        </w:r>
      </w:hyperlink>
      <w:r w:rsidR="00E62382" w:rsidRPr="005C5AC4">
        <w:rPr>
          <w:rFonts w:ascii="Times New Roman" w:hAnsi="Times New Roman" w:cs="Times New Roman"/>
          <w:bCs/>
          <w:iCs/>
          <w:color w:val="000000" w:themeColor="text1"/>
          <w:sz w:val="24"/>
          <w:szCs w:val="24"/>
          <w:lang w:val="ro-RO"/>
        </w:rPr>
        <w:t>, cu modificările și completările ulterioare, furnizorul va informa Consiliul Concurenței cu privire la intrarea în vigoare a prezentei scheme de ajutor de minimis, precum și a oricărei modificări aduse măsurii de sprijin, în termen de maximum 5 zile de la momentul la care acest eveniment a avut loc.</w:t>
      </w:r>
    </w:p>
    <w:p w14:paraId="145603FA" w14:textId="6E00A82B" w:rsidR="00E62382" w:rsidRPr="005C5AC4" w:rsidRDefault="0013123A" w:rsidP="000372AD">
      <w:pPr>
        <w:spacing w:line="276" w:lineRule="auto"/>
        <w:jc w:val="both"/>
        <w:rPr>
          <w:rFonts w:ascii="Times New Roman" w:hAnsi="Times New Roman" w:cs="Times New Roman"/>
          <w:iCs/>
          <w:color w:val="000000" w:themeColor="text1"/>
          <w:sz w:val="24"/>
          <w:szCs w:val="24"/>
          <w:lang w:val="ro-RO"/>
        </w:rPr>
      </w:pPr>
      <w:r w:rsidRPr="005C5AC4">
        <w:rPr>
          <w:rFonts w:ascii="Times New Roman" w:hAnsi="Times New Roman" w:cs="Times New Roman"/>
          <w:iCs/>
          <w:color w:val="000000" w:themeColor="text1"/>
          <w:sz w:val="24"/>
          <w:szCs w:val="24"/>
          <w:lang w:val="ro-RO"/>
        </w:rPr>
        <w:t xml:space="preserve">(3) </w:t>
      </w:r>
      <w:r w:rsidR="00E62382" w:rsidRPr="005C5AC4">
        <w:rPr>
          <w:rFonts w:ascii="Times New Roman" w:hAnsi="Times New Roman" w:cs="Times New Roman"/>
          <w:iCs/>
          <w:color w:val="000000" w:themeColor="text1"/>
          <w:sz w:val="24"/>
          <w:szCs w:val="24"/>
          <w:lang w:val="ro-RO"/>
        </w:rPr>
        <w:t>În cazul în care solicitantul este eligibil pentru a primi finanțare în cadrul prezentei scheme de ajutor de minimis și este selectat pentru finanțare în urma procesului de evaluare, furnizorul/administrat</w:t>
      </w:r>
      <w:r w:rsidR="00721B52" w:rsidRPr="005C5AC4">
        <w:rPr>
          <w:rFonts w:ascii="Times New Roman" w:hAnsi="Times New Roman" w:cs="Times New Roman"/>
          <w:iCs/>
          <w:color w:val="000000" w:themeColor="text1"/>
          <w:sz w:val="24"/>
          <w:szCs w:val="24"/>
          <w:lang w:val="ro-RO"/>
        </w:rPr>
        <w:t>o</w:t>
      </w:r>
      <w:r w:rsidR="00E62382" w:rsidRPr="005C5AC4">
        <w:rPr>
          <w:rFonts w:ascii="Times New Roman" w:hAnsi="Times New Roman" w:cs="Times New Roman"/>
          <w:iCs/>
          <w:color w:val="000000" w:themeColor="text1"/>
          <w:sz w:val="24"/>
          <w:szCs w:val="24"/>
          <w:lang w:val="ro-RO"/>
        </w:rPr>
        <w:t>rul</w:t>
      </w:r>
      <w:r w:rsidR="00F7614B" w:rsidRPr="005C5AC4">
        <w:rPr>
          <w:rFonts w:ascii="Times New Roman" w:hAnsi="Times New Roman" w:cs="Times New Roman"/>
          <w:iCs/>
          <w:color w:val="000000" w:themeColor="text1"/>
          <w:sz w:val="24"/>
          <w:szCs w:val="24"/>
          <w:lang w:val="ro-RO"/>
        </w:rPr>
        <w:t xml:space="preserve"> </w:t>
      </w:r>
      <w:r w:rsidR="00E62382" w:rsidRPr="005C5AC4">
        <w:rPr>
          <w:rFonts w:ascii="Times New Roman" w:hAnsi="Times New Roman" w:cs="Times New Roman"/>
          <w:iCs/>
          <w:color w:val="000000" w:themeColor="text1"/>
          <w:sz w:val="24"/>
          <w:szCs w:val="24"/>
          <w:lang w:val="ro-RO"/>
        </w:rPr>
        <w:t>comunică în scris beneficiarului de ajutor de minimis cuantumul maxim al ajutorului ce poate fi acordat și caracterul acestuia, făcând referire expresă la Regulamentul (UE) nr. 1.407/2013</w:t>
      </w:r>
      <w:r w:rsidR="003F2CA6" w:rsidRPr="005C5AC4">
        <w:rPr>
          <w:rFonts w:ascii="Times New Roman" w:hAnsi="Times New Roman" w:cs="Times New Roman"/>
          <w:iCs/>
          <w:color w:val="000000" w:themeColor="text1"/>
          <w:sz w:val="24"/>
          <w:szCs w:val="24"/>
          <w:lang w:val="ro-RO"/>
        </w:rPr>
        <w:t>.</w:t>
      </w:r>
    </w:p>
    <w:p w14:paraId="42E357A0" w14:textId="77777777" w:rsidR="006334E1" w:rsidRPr="005C5AC4" w:rsidRDefault="006334E1" w:rsidP="000372AD">
      <w:pPr>
        <w:spacing w:line="276" w:lineRule="auto"/>
        <w:jc w:val="both"/>
        <w:rPr>
          <w:rFonts w:ascii="Times New Roman" w:hAnsi="Times New Roman" w:cs="Times New Roman"/>
          <w:i/>
          <w:iCs/>
          <w:color w:val="000000" w:themeColor="text1"/>
          <w:sz w:val="24"/>
          <w:szCs w:val="24"/>
          <w:lang w:val="ro-RO"/>
        </w:rPr>
      </w:pPr>
    </w:p>
    <w:p w14:paraId="26A56BBE" w14:textId="77777777" w:rsidR="00DB6F7B" w:rsidRPr="005C5AC4" w:rsidRDefault="00DB6F7B"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lastRenderedPageBreak/>
        <w:t xml:space="preserve">CAPITOLUL </w:t>
      </w:r>
      <w:r w:rsidR="0058022F" w:rsidRPr="005C5AC4">
        <w:rPr>
          <w:rFonts w:ascii="Times New Roman" w:hAnsi="Times New Roman" w:cs="Times New Roman"/>
          <w:b/>
          <w:bCs/>
          <w:color w:val="000000" w:themeColor="text1"/>
          <w:sz w:val="24"/>
          <w:szCs w:val="24"/>
          <w:lang w:val="ro-RO"/>
        </w:rPr>
        <w:t>X</w:t>
      </w:r>
      <w:r w:rsidR="009933C2" w:rsidRPr="005C5AC4">
        <w:rPr>
          <w:rFonts w:ascii="Times New Roman" w:hAnsi="Times New Roman" w:cs="Times New Roman"/>
          <w:b/>
          <w:bCs/>
          <w:color w:val="000000" w:themeColor="text1"/>
          <w:sz w:val="24"/>
          <w:szCs w:val="24"/>
          <w:lang w:val="ro-RO"/>
        </w:rPr>
        <w:t>I</w:t>
      </w:r>
      <w:r w:rsidR="0013123A" w:rsidRPr="005C5AC4">
        <w:rPr>
          <w:rFonts w:ascii="Times New Roman" w:hAnsi="Times New Roman" w:cs="Times New Roman"/>
          <w:b/>
          <w:bCs/>
          <w:color w:val="000000" w:themeColor="text1"/>
          <w:sz w:val="24"/>
          <w:szCs w:val="24"/>
          <w:lang w:val="ro-RO"/>
        </w:rPr>
        <w:t>I</w:t>
      </w:r>
    </w:p>
    <w:p w14:paraId="332330F7" w14:textId="77777777" w:rsidR="00DB6F7B" w:rsidRPr="005C5AC4" w:rsidRDefault="00DB6F7B" w:rsidP="000372AD">
      <w:pPr>
        <w:tabs>
          <w:tab w:val="left" w:pos="4212"/>
        </w:tabs>
        <w:spacing w:line="276" w:lineRule="auto"/>
        <w:jc w:val="center"/>
        <w:rPr>
          <w:rFonts w:ascii="Times New Roman" w:hAnsi="Times New Roman" w:cs="Times New Roman"/>
          <w:b/>
          <w:bCs/>
          <w:color w:val="000000" w:themeColor="text1"/>
          <w:sz w:val="24"/>
          <w:szCs w:val="24"/>
          <w:lang w:val="ro-RO"/>
        </w:rPr>
      </w:pPr>
      <w:r w:rsidRPr="005C5AC4">
        <w:rPr>
          <w:rFonts w:ascii="Times New Roman" w:hAnsi="Times New Roman" w:cs="Times New Roman"/>
          <w:b/>
          <w:bCs/>
          <w:color w:val="000000" w:themeColor="text1"/>
          <w:sz w:val="24"/>
          <w:szCs w:val="24"/>
          <w:lang w:val="ro-RO"/>
        </w:rPr>
        <w:t xml:space="preserve">Recuperarea ajutorului de </w:t>
      </w:r>
      <w:r w:rsidRPr="005C5AC4">
        <w:rPr>
          <w:rFonts w:ascii="Times New Roman" w:hAnsi="Times New Roman" w:cs="Times New Roman"/>
          <w:b/>
          <w:bCs/>
          <w:iCs/>
          <w:color w:val="000000" w:themeColor="text1"/>
          <w:sz w:val="24"/>
          <w:szCs w:val="24"/>
          <w:lang w:val="ro-RO"/>
        </w:rPr>
        <w:t>minimis</w:t>
      </w:r>
    </w:p>
    <w:p w14:paraId="681A3E82" w14:textId="02AEB218" w:rsidR="00DB6F7B" w:rsidRPr="005C5AC4" w:rsidRDefault="00DB6F7B" w:rsidP="000372AD">
      <w:pPr>
        <w:spacing w:line="276" w:lineRule="auto"/>
        <w:jc w:val="both"/>
        <w:rPr>
          <w:rFonts w:ascii="Times New Roman" w:hAnsi="Times New Roman" w:cs="Times New Roman"/>
          <w:i/>
          <w:iCs/>
          <w:color w:val="000000" w:themeColor="text1"/>
          <w:sz w:val="24"/>
          <w:szCs w:val="24"/>
          <w:lang w:val="ro-RO"/>
        </w:rPr>
      </w:pPr>
      <w:r w:rsidRPr="005C5AC4">
        <w:rPr>
          <w:rFonts w:ascii="Times New Roman" w:hAnsi="Times New Roman" w:cs="Times New Roman"/>
          <w:b/>
          <w:bCs/>
          <w:color w:val="000000" w:themeColor="text1"/>
          <w:sz w:val="24"/>
          <w:szCs w:val="24"/>
          <w:lang w:val="ro-RO"/>
        </w:rPr>
        <w:t>Art.</w:t>
      </w:r>
      <w:r w:rsidR="003E02AC" w:rsidRPr="005C5AC4">
        <w:rPr>
          <w:rFonts w:ascii="Times New Roman" w:hAnsi="Times New Roman" w:cs="Times New Roman"/>
          <w:b/>
          <w:bCs/>
          <w:color w:val="000000" w:themeColor="text1"/>
          <w:sz w:val="24"/>
          <w:szCs w:val="24"/>
          <w:lang w:val="ro-RO"/>
        </w:rPr>
        <w:t xml:space="preserve"> </w:t>
      </w:r>
      <w:r w:rsidR="0013123A" w:rsidRPr="005C5AC4">
        <w:rPr>
          <w:rFonts w:ascii="Times New Roman" w:hAnsi="Times New Roman" w:cs="Times New Roman"/>
          <w:b/>
          <w:bCs/>
          <w:color w:val="000000" w:themeColor="text1"/>
          <w:sz w:val="24"/>
          <w:szCs w:val="24"/>
          <w:lang w:val="ro-RO"/>
        </w:rPr>
        <w:t>2</w:t>
      </w:r>
      <w:r w:rsidR="00121004" w:rsidRPr="005C5AC4">
        <w:rPr>
          <w:rFonts w:ascii="Times New Roman" w:hAnsi="Times New Roman" w:cs="Times New Roman"/>
          <w:b/>
          <w:bCs/>
          <w:color w:val="000000" w:themeColor="text1"/>
          <w:sz w:val="24"/>
          <w:szCs w:val="24"/>
          <w:lang w:val="ro-RO"/>
        </w:rPr>
        <w:t>8</w:t>
      </w:r>
      <w:r w:rsidRPr="005C5AC4">
        <w:rPr>
          <w:rFonts w:ascii="Times New Roman" w:hAnsi="Times New Roman" w:cs="Times New Roman"/>
          <w:color w:val="000000" w:themeColor="text1"/>
          <w:sz w:val="24"/>
          <w:szCs w:val="24"/>
          <w:lang w:val="ro-RO"/>
        </w:rPr>
        <w:t xml:space="preserve"> </w:t>
      </w:r>
      <w:r w:rsidR="003F2CA6" w:rsidRPr="005C5AC4">
        <w:rPr>
          <w:rFonts w:ascii="Times New Roman" w:hAnsi="Times New Roman" w:cs="Times New Roman"/>
          <w:color w:val="000000" w:themeColor="text1"/>
          <w:sz w:val="24"/>
          <w:szCs w:val="24"/>
          <w:lang w:val="ro-RO"/>
        </w:rPr>
        <w:t>–</w:t>
      </w:r>
      <w:r w:rsidR="007F6C59" w:rsidRPr="005C5AC4">
        <w:rPr>
          <w:rFonts w:ascii="Times New Roman" w:hAnsi="Times New Roman" w:cs="Times New Roman"/>
          <w:color w:val="000000" w:themeColor="text1"/>
          <w:sz w:val="24"/>
          <w:szCs w:val="24"/>
          <w:lang w:val="ro-RO"/>
        </w:rPr>
        <w:t xml:space="preserve"> </w:t>
      </w:r>
      <w:r w:rsidR="00527B70" w:rsidRPr="005C5AC4">
        <w:rPr>
          <w:rFonts w:ascii="Times New Roman" w:hAnsi="Times New Roman" w:cs="Times New Roman"/>
          <w:color w:val="000000" w:themeColor="text1"/>
          <w:sz w:val="24"/>
          <w:szCs w:val="24"/>
          <w:lang w:val="ro-RO"/>
        </w:rPr>
        <w:t xml:space="preserve">(1) </w:t>
      </w:r>
      <w:r w:rsidR="00E62382" w:rsidRPr="005C5AC4">
        <w:rPr>
          <w:rFonts w:ascii="Times New Roman" w:hAnsi="Times New Roman" w:cs="Times New Roman"/>
          <w:bCs/>
          <w:iCs/>
          <w:color w:val="000000" w:themeColor="text1"/>
          <w:sz w:val="24"/>
          <w:szCs w:val="24"/>
          <w:lang w:val="ro-RO"/>
        </w:rPr>
        <w:t xml:space="preserve">Stoparea și </w:t>
      </w:r>
      <w:r w:rsidR="00B03735" w:rsidRPr="005C5AC4">
        <w:rPr>
          <w:rFonts w:ascii="Times New Roman" w:hAnsi="Times New Roman" w:cs="Times New Roman"/>
          <w:color w:val="000000" w:themeColor="text1"/>
          <w:sz w:val="24"/>
          <w:szCs w:val="24"/>
          <w:lang w:val="ro-RO"/>
        </w:rPr>
        <w:t xml:space="preserve">recuperarea </w:t>
      </w:r>
      <w:r w:rsidRPr="005C5AC4">
        <w:rPr>
          <w:rFonts w:ascii="Times New Roman" w:hAnsi="Times New Roman" w:cs="Times New Roman"/>
          <w:color w:val="000000" w:themeColor="text1"/>
          <w:sz w:val="24"/>
          <w:szCs w:val="24"/>
          <w:lang w:val="ro-RO"/>
        </w:rPr>
        <w:t xml:space="preserve">ajutorului de </w:t>
      </w:r>
      <w:r w:rsidRPr="005C5AC4">
        <w:rPr>
          <w:rFonts w:ascii="Times New Roman" w:hAnsi="Times New Roman" w:cs="Times New Roman"/>
          <w:iCs/>
          <w:color w:val="000000" w:themeColor="text1"/>
          <w:sz w:val="24"/>
          <w:szCs w:val="24"/>
          <w:lang w:val="ro-RO"/>
        </w:rPr>
        <w:t>minimis</w:t>
      </w:r>
      <w:r w:rsidRPr="005C5AC4">
        <w:rPr>
          <w:rFonts w:ascii="Times New Roman" w:hAnsi="Times New Roman" w:cs="Times New Roman"/>
          <w:i/>
          <w:iCs/>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se realizează de către </w:t>
      </w:r>
      <w:r w:rsidR="00C05E27" w:rsidRPr="005C5AC4">
        <w:rPr>
          <w:rFonts w:ascii="Times New Roman" w:hAnsi="Times New Roman" w:cs="Times New Roman"/>
          <w:color w:val="000000" w:themeColor="text1"/>
          <w:sz w:val="24"/>
          <w:szCs w:val="24"/>
          <w:lang w:val="ro-RO"/>
        </w:rPr>
        <w:t>administratorul schemei</w:t>
      </w:r>
      <w:r w:rsidRPr="005C5AC4">
        <w:rPr>
          <w:rFonts w:ascii="Times New Roman" w:hAnsi="Times New Roman" w:cs="Times New Roman"/>
          <w:color w:val="000000" w:themeColor="text1"/>
          <w:sz w:val="24"/>
          <w:szCs w:val="24"/>
          <w:lang w:val="ro-RO"/>
        </w:rPr>
        <w:t xml:space="preserve"> ajutorului de</w:t>
      </w:r>
      <w:r w:rsidRPr="005C5AC4">
        <w:rPr>
          <w:rFonts w:ascii="Times New Roman" w:hAnsi="Times New Roman" w:cs="Times New Roman"/>
          <w:i/>
          <w:iCs/>
          <w:color w:val="000000" w:themeColor="text1"/>
          <w:sz w:val="24"/>
          <w:szCs w:val="24"/>
          <w:lang w:val="ro-RO"/>
        </w:rPr>
        <w:t xml:space="preserve"> </w:t>
      </w:r>
      <w:r w:rsidRPr="005C5AC4">
        <w:rPr>
          <w:rFonts w:ascii="Times New Roman" w:hAnsi="Times New Roman" w:cs="Times New Roman"/>
          <w:iCs/>
          <w:color w:val="000000" w:themeColor="text1"/>
          <w:sz w:val="24"/>
          <w:szCs w:val="24"/>
          <w:lang w:val="ro-RO"/>
        </w:rPr>
        <w:t>minimis</w:t>
      </w:r>
      <w:r w:rsidRPr="005C5AC4">
        <w:rPr>
          <w:rFonts w:ascii="Times New Roman" w:hAnsi="Times New Roman" w:cs="Times New Roman"/>
          <w:i/>
          <w:iCs/>
          <w:color w:val="000000" w:themeColor="text1"/>
          <w:sz w:val="24"/>
          <w:szCs w:val="24"/>
          <w:lang w:val="ro-RO"/>
        </w:rPr>
        <w:t xml:space="preserve">, </w:t>
      </w:r>
      <w:r w:rsidRPr="005C5AC4">
        <w:rPr>
          <w:rFonts w:ascii="Times New Roman" w:hAnsi="Times New Roman" w:cs="Times New Roman"/>
          <w:color w:val="000000" w:themeColor="text1"/>
          <w:sz w:val="24"/>
          <w:szCs w:val="24"/>
          <w:lang w:val="ro-RO"/>
        </w:rPr>
        <w:t xml:space="preserve">conform prevederilor </w:t>
      </w:r>
      <w:r w:rsidR="007B3C2F" w:rsidRPr="005C5AC4">
        <w:rPr>
          <w:rFonts w:ascii="Times New Roman" w:hAnsi="Times New Roman" w:cs="Times New Roman"/>
          <w:color w:val="000000" w:themeColor="text1"/>
          <w:sz w:val="24"/>
          <w:szCs w:val="24"/>
          <w:lang w:val="ro-RO"/>
        </w:rPr>
        <w:t xml:space="preserve">Ordonanței </w:t>
      </w:r>
      <w:r w:rsidRPr="005C5AC4">
        <w:rPr>
          <w:rFonts w:ascii="Times New Roman" w:hAnsi="Times New Roman" w:cs="Times New Roman"/>
          <w:color w:val="000000" w:themeColor="text1"/>
          <w:sz w:val="24"/>
          <w:szCs w:val="24"/>
          <w:lang w:val="ro-RO"/>
        </w:rPr>
        <w:t xml:space="preserve">de urgență a Guvernului nr. 77/2014, </w:t>
      </w:r>
      <w:r w:rsidR="003F2CA6" w:rsidRPr="005C5AC4">
        <w:rPr>
          <w:rFonts w:ascii="Times New Roman" w:hAnsi="Times New Roman" w:cs="Times New Roman"/>
          <w:color w:val="000000" w:themeColor="text1"/>
          <w:sz w:val="24"/>
          <w:szCs w:val="24"/>
          <w:lang w:val="ro-RO"/>
        </w:rPr>
        <w:t xml:space="preserve">aprobată cu modificări și completări prin Legea nr. 20/2015, </w:t>
      </w:r>
      <w:r w:rsidRPr="005C5AC4">
        <w:rPr>
          <w:rFonts w:ascii="Times New Roman" w:hAnsi="Times New Roman" w:cs="Times New Roman"/>
          <w:color w:val="000000" w:themeColor="text1"/>
          <w:sz w:val="24"/>
          <w:szCs w:val="24"/>
          <w:lang w:val="ro-RO"/>
        </w:rPr>
        <w:t>cu modificările și completările ulterioare</w:t>
      </w:r>
      <w:r w:rsidR="00527B70" w:rsidRPr="005C5AC4">
        <w:rPr>
          <w:rFonts w:ascii="Times New Roman" w:hAnsi="Times New Roman" w:cs="Times New Roman"/>
          <w:color w:val="000000" w:themeColor="text1"/>
          <w:sz w:val="24"/>
          <w:szCs w:val="24"/>
          <w:lang w:val="ro-RO"/>
        </w:rPr>
        <w:t xml:space="preserve"> și ale prezentei scheme de ajutor </w:t>
      </w:r>
      <w:r w:rsidR="00527B70" w:rsidRPr="005C5AC4">
        <w:rPr>
          <w:rFonts w:ascii="Times New Roman" w:hAnsi="Times New Roman" w:cs="Times New Roman"/>
          <w:iCs/>
          <w:color w:val="000000" w:themeColor="text1"/>
          <w:sz w:val="24"/>
          <w:szCs w:val="24"/>
          <w:lang w:val="ro-RO"/>
        </w:rPr>
        <w:t>de minimis</w:t>
      </w:r>
      <w:r w:rsidR="00527B70" w:rsidRPr="005C5AC4">
        <w:rPr>
          <w:rFonts w:ascii="Times New Roman" w:hAnsi="Times New Roman" w:cs="Times New Roman"/>
          <w:i/>
          <w:iCs/>
          <w:color w:val="000000" w:themeColor="text1"/>
          <w:sz w:val="24"/>
          <w:szCs w:val="24"/>
          <w:lang w:val="ro-RO"/>
        </w:rPr>
        <w:t>.</w:t>
      </w:r>
    </w:p>
    <w:p w14:paraId="51DCE5B4" w14:textId="77777777" w:rsidR="00527B70" w:rsidRPr="005C5AC4" w:rsidRDefault="00B45B80" w:rsidP="000372AD">
      <w:pPr>
        <w:spacing w:line="276" w:lineRule="auto"/>
        <w:jc w:val="both"/>
        <w:rPr>
          <w:rStyle w:val="salnbdy"/>
          <w:rFonts w:ascii="Times New Roman" w:hAnsi="Times New Roman" w:cs="Times New Roman"/>
          <w:color w:val="000000" w:themeColor="text1"/>
          <w:sz w:val="24"/>
          <w:szCs w:val="24"/>
          <w:bdr w:val="none" w:sz="0" w:space="0" w:color="auto" w:frame="1"/>
          <w:shd w:val="clear" w:color="auto" w:fill="FFFFFF"/>
          <w:lang w:val="ro-RO"/>
        </w:rPr>
      </w:pPr>
      <w:r w:rsidRPr="005C5AC4">
        <w:rPr>
          <w:rStyle w:val="salnbdy"/>
          <w:rFonts w:ascii="Times New Roman" w:hAnsi="Times New Roman" w:cs="Times New Roman"/>
          <w:color w:val="000000" w:themeColor="text1"/>
          <w:sz w:val="24"/>
          <w:szCs w:val="24"/>
          <w:bdr w:val="none" w:sz="0" w:space="0" w:color="auto" w:frame="1"/>
          <w:shd w:val="clear" w:color="auto" w:fill="FFFFFF"/>
          <w:lang w:val="ro-RO"/>
        </w:rPr>
        <w:t>(2)</w:t>
      </w:r>
      <w:r w:rsidR="000D4104" w:rsidRPr="005C5AC4">
        <w:rPr>
          <w:rStyle w:val="salnbdy"/>
          <w:rFonts w:ascii="Times New Roman" w:hAnsi="Times New Roman" w:cs="Times New Roman"/>
          <w:color w:val="000000" w:themeColor="text1"/>
          <w:sz w:val="24"/>
          <w:szCs w:val="24"/>
          <w:bdr w:val="none" w:sz="0" w:space="0" w:color="auto" w:frame="1"/>
          <w:shd w:val="clear" w:color="auto" w:fill="FFFFFF"/>
          <w:lang w:val="ro-RO"/>
        </w:rPr>
        <w:t xml:space="preserve"> </w:t>
      </w:r>
      <w:r w:rsidR="00F15A64" w:rsidRPr="005C5AC4">
        <w:rPr>
          <w:rStyle w:val="salnbdy"/>
          <w:rFonts w:ascii="Times New Roman" w:hAnsi="Times New Roman" w:cs="Times New Roman"/>
          <w:color w:val="000000" w:themeColor="text1"/>
          <w:sz w:val="24"/>
          <w:szCs w:val="24"/>
          <w:bdr w:val="none" w:sz="0" w:space="0" w:color="auto" w:frame="1"/>
          <w:shd w:val="clear" w:color="auto" w:fill="FFFFFF"/>
          <w:lang w:val="ro-RO"/>
        </w:rPr>
        <w:t xml:space="preserve">Valoarea ajutorului de minimis </w:t>
      </w:r>
      <w:r w:rsidR="00F27B2B" w:rsidRPr="005C5AC4">
        <w:rPr>
          <w:rStyle w:val="salnbdy"/>
          <w:rFonts w:ascii="Times New Roman" w:hAnsi="Times New Roman" w:cs="Times New Roman"/>
          <w:color w:val="000000" w:themeColor="text1"/>
          <w:sz w:val="24"/>
          <w:szCs w:val="24"/>
          <w:bdr w:val="none" w:sz="0" w:space="0" w:color="auto" w:frame="1"/>
          <w:shd w:val="clear" w:color="auto" w:fill="FFFFFF"/>
          <w:lang w:val="ro-RO"/>
        </w:rPr>
        <w:t xml:space="preserve">de </w:t>
      </w:r>
      <w:r w:rsidR="00F15A64" w:rsidRPr="005C5AC4">
        <w:rPr>
          <w:rStyle w:val="salnbdy"/>
          <w:rFonts w:ascii="Times New Roman" w:hAnsi="Times New Roman" w:cs="Times New Roman"/>
          <w:color w:val="000000" w:themeColor="text1"/>
          <w:sz w:val="24"/>
          <w:szCs w:val="24"/>
          <w:bdr w:val="none" w:sz="0" w:space="0" w:color="auto" w:frame="1"/>
          <w:shd w:val="clear" w:color="auto" w:fill="FFFFFF"/>
          <w:lang w:val="ro-RO"/>
        </w:rPr>
        <w:t>recuperat se completează și cu valoarea dobânzii aferente, datorată de la data plății ajutorului până la data recuperării integrale a acestuia. Rata dobânzii aplicabile este cea stabilită prin Regulamentul (CE) nr. 794/2004 al Comisiei din 21 aprilie 2004 de punere în aplicare a Regulamentului (UE) 2015/1.589 al Consiliului de stabilire a normelor de aplicare a</w:t>
      </w:r>
      <w:r w:rsidR="00C05E27" w:rsidRPr="005C5AC4">
        <w:rPr>
          <w:rStyle w:val="salnbdy"/>
          <w:rFonts w:ascii="Times New Roman" w:hAnsi="Times New Roman" w:cs="Times New Roman"/>
          <w:color w:val="000000" w:themeColor="text1"/>
          <w:sz w:val="24"/>
          <w:szCs w:val="24"/>
          <w:bdr w:val="none" w:sz="0" w:space="0" w:color="auto" w:frame="1"/>
          <w:shd w:val="clear" w:color="auto" w:fill="FFFFFF"/>
          <w:lang w:val="ro-RO"/>
        </w:rPr>
        <w:t xml:space="preserve"> </w:t>
      </w:r>
      <w:hyperlink r:id="rId19" w:history="1">
        <w:r w:rsidR="00F15A64" w:rsidRPr="005C5AC4">
          <w:rPr>
            <w:rStyle w:val="Hyperlink"/>
            <w:rFonts w:ascii="Times New Roman" w:hAnsi="Times New Roman" w:cs="Times New Roman"/>
            <w:color w:val="000000" w:themeColor="text1"/>
            <w:sz w:val="24"/>
            <w:szCs w:val="24"/>
            <w:u w:val="none"/>
            <w:bdr w:val="none" w:sz="0" w:space="0" w:color="auto" w:frame="1"/>
            <w:shd w:val="clear" w:color="auto" w:fill="FFFFFF"/>
            <w:lang w:val="ro-RO"/>
          </w:rPr>
          <w:t>articolului 108 din Tratatul privind funcționarea Uniunii Europene</w:t>
        </w:r>
      </w:hyperlink>
      <w:r w:rsidR="00F15A64" w:rsidRPr="005C5AC4">
        <w:rPr>
          <w:rStyle w:val="salnbdy"/>
          <w:rFonts w:ascii="Times New Roman" w:hAnsi="Times New Roman" w:cs="Times New Roman"/>
          <w:color w:val="000000" w:themeColor="text1"/>
          <w:sz w:val="24"/>
          <w:szCs w:val="24"/>
          <w:bdr w:val="none" w:sz="0" w:space="0" w:color="auto" w:frame="1"/>
          <w:shd w:val="clear" w:color="auto" w:fill="FFFFFF"/>
          <w:lang w:val="ro-RO"/>
        </w:rPr>
        <w:t>, cu modificările și completările ulterioare, precum și cu respectarea prevederilor Regulamentului (UE) 2015/1.589 al Consiliului din 13 iulie 2015 de stabilire a normelor de aplicare a </w:t>
      </w:r>
      <w:hyperlink r:id="rId20" w:history="1">
        <w:r w:rsidR="00F15A64" w:rsidRPr="005C5AC4">
          <w:rPr>
            <w:rStyle w:val="Hyperlink"/>
            <w:rFonts w:ascii="Times New Roman" w:hAnsi="Times New Roman" w:cs="Times New Roman"/>
            <w:color w:val="000000" w:themeColor="text1"/>
            <w:sz w:val="24"/>
            <w:szCs w:val="24"/>
            <w:u w:val="none"/>
            <w:bdr w:val="none" w:sz="0" w:space="0" w:color="auto" w:frame="1"/>
            <w:shd w:val="clear" w:color="auto" w:fill="FFFFFF"/>
            <w:lang w:val="ro-RO"/>
          </w:rPr>
          <w:t>articolului 108 din Tratatul privind funcționarea Uniunii Europene</w:t>
        </w:r>
      </w:hyperlink>
      <w:r w:rsidR="00F15A64" w:rsidRPr="005C5AC4">
        <w:rPr>
          <w:rStyle w:val="salnbdy"/>
          <w:rFonts w:ascii="Times New Roman" w:hAnsi="Times New Roman" w:cs="Times New Roman"/>
          <w:color w:val="000000" w:themeColor="text1"/>
          <w:sz w:val="24"/>
          <w:szCs w:val="24"/>
          <w:bdr w:val="none" w:sz="0" w:space="0" w:color="auto" w:frame="1"/>
          <w:shd w:val="clear" w:color="auto" w:fill="FFFFFF"/>
          <w:lang w:val="ro-RO"/>
        </w:rPr>
        <w:t>.</w:t>
      </w:r>
    </w:p>
    <w:p w14:paraId="1BB5D6B3" w14:textId="50B39EB6" w:rsidR="00A96C6D" w:rsidRPr="005C5AC4" w:rsidRDefault="00B45B80" w:rsidP="000372AD">
      <w:pPr>
        <w:spacing w:line="276" w:lineRule="auto"/>
        <w:jc w:val="both"/>
        <w:rPr>
          <w:rFonts w:ascii="Times New Roman" w:hAnsi="Times New Roman" w:cs="Times New Roman"/>
          <w:color w:val="000000" w:themeColor="text1"/>
          <w:sz w:val="24"/>
          <w:szCs w:val="24"/>
          <w:lang w:val="ro-RO"/>
        </w:rPr>
      </w:pPr>
      <w:r w:rsidRPr="005C5AC4">
        <w:rPr>
          <w:rFonts w:ascii="Times New Roman" w:hAnsi="Times New Roman" w:cs="Times New Roman"/>
          <w:color w:val="000000" w:themeColor="text1"/>
          <w:sz w:val="24"/>
          <w:szCs w:val="24"/>
          <w:lang w:val="ro-RO"/>
        </w:rPr>
        <w:t>(3)</w:t>
      </w:r>
      <w:r w:rsidR="000D4104" w:rsidRPr="005C5AC4">
        <w:rPr>
          <w:rFonts w:ascii="Times New Roman" w:hAnsi="Times New Roman" w:cs="Times New Roman"/>
          <w:color w:val="000000" w:themeColor="text1"/>
          <w:sz w:val="24"/>
          <w:szCs w:val="24"/>
          <w:lang w:val="ro-RO"/>
        </w:rPr>
        <w:t xml:space="preserve"> </w:t>
      </w:r>
      <w:r w:rsidR="00C05E27" w:rsidRPr="005C5AC4">
        <w:rPr>
          <w:rFonts w:ascii="Times New Roman" w:hAnsi="Times New Roman" w:cs="Times New Roman"/>
          <w:color w:val="000000" w:themeColor="text1"/>
          <w:sz w:val="24"/>
          <w:szCs w:val="24"/>
          <w:lang w:val="ro-RO"/>
        </w:rPr>
        <w:t>În aplicarea prevederilor alin. (1), administratorul schemei</w:t>
      </w:r>
      <w:r w:rsidR="00E62382" w:rsidRPr="005C5AC4">
        <w:rPr>
          <w:rFonts w:ascii="Times New Roman" w:hAnsi="Times New Roman" w:cs="Times New Roman"/>
          <w:color w:val="000000" w:themeColor="text1"/>
          <w:sz w:val="24"/>
          <w:szCs w:val="24"/>
          <w:lang w:val="ro-RO"/>
        </w:rPr>
        <w:t xml:space="preserve"> emite decizii prin care se dispune stoparea sau recuperarea ajutoarelor de minimis acordate. Aceste decizii au caracter de titlu executoriu.</w:t>
      </w:r>
    </w:p>
    <w:p w14:paraId="29FA47BA" w14:textId="77777777" w:rsidR="00A96C6D" w:rsidRPr="005C5AC4" w:rsidRDefault="00A96C6D" w:rsidP="007675C6">
      <w:pPr>
        <w:spacing w:line="276" w:lineRule="auto"/>
        <w:jc w:val="both"/>
        <w:rPr>
          <w:rFonts w:ascii="Times New Roman" w:hAnsi="Times New Roman" w:cs="Times New Roman"/>
          <w:color w:val="000000" w:themeColor="text1"/>
          <w:sz w:val="24"/>
          <w:szCs w:val="24"/>
          <w:lang w:val="ro-RO"/>
        </w:rPr>
      </w:pPr>
    </w:p>
    <w:sectPr w:rsidR="00A96C6D" w:rsidRPr="005C5AC4" w:rsidSect="00710C0C">
      <w:headerReference w:type="even" r:id="rId21"/>
      <w:headerReference w:type="default" r:id="rId22"/>
      <w:footerReference w:type="even" r:id="rId23"/>
      <w:footerReference w:type="default" r:id="rId24"/>
      <w:headerReference w:type="first" r:id="rId25"/>
      <w:footerReference w:type="first" r:id="rId2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DB3B6" w14:textId="77777777" w:rsidR="006A6956" w:rsidRDefault="006A6956" w:rsidP="00046911">
      <w:pPr>
        <w:spacing w:after="0" w:line="240" w:lineRule="auto"/>
      </w:pPr>
      <w:r>
        <w:separator/>
      </w:r>
    </w:p>
  </w:endnote>
  <w:endnote w:type="continuationSeparator" w:id="0">
    <w:p w14:paraId="3D2B5AD1" w14:textId="77777777" w:rsidR="006A6956" w:rsidRDefault="006A6956" w:rsidP="00046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0D0B" w14:textId="77777777" w:rsidR="00276EFA" w:rsidRDefault="00276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A80D" w14:textId="4009BD65" w:rsidR="003D3F94" w:rsidRDefault="003D3F94">
    <w:pPr>
      <w:pStyle w:val="Footer"/>
      <w:jc w:val="right"/>
    </w:pPr>
  </w:p>
  <w:p w14:paraId="255AC175" w14:textId="77777777" w:rsidR="003D3F94" w:rsidRDefault="003D3F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0FD1" w14:textId="77777777" w:rsidR="00276EFA" w:rsidRDefault="00276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C655" w14:textId="77777777" w:rsidR="006A6956" w:rsidRDefault="006A6956" w:rsidP="00046911">
      <w:pPr>
        <w:spacing w:after="0" w:line="240" w:lineRule="auto"/>
      </w:pPr>
      <w:r>
        <w:separator/>
      </w:r>
    </w:p>
  </w:footnote>
  <w:footnote w:type="continuationSeparator" w:id="0">
    <w:p w14:paraId="1FA19AF5" w14:textId="77777777" w:rsidR="006A6956" w:rsidRDefault="006A6956" w:rsidP="00046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52FEB" w14:textId="2F7FD146" w:rsidR="00276EFA" w:rsidRDefault="00276EFA">
    <w:pPr>
      <w:pStyle w:val="Header"/>
    </w:pPr>
    <w:ins w:id="20" w:author="Utilizator" w:date="2023-10-19T14:07:00Z">
      <w:r>
        <w:rPr>
          <w:noProof/>
        </w:rPr>
        <w:pict w14:anchorId="0D8482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0468719" o:spid="_x0000_s1026" type="#_x0000_t136" style="position:absolute;margin-left:0;margin-top:0;width:552.7pt;height:157.9pt;rotation:315;z-index:-251655168;mso-position-horizontal:center;mso-position-horizontal-relative:margin;mso-position-vertical:center;mso-position-vertical-relative:margin" o:allowincell="f" fillcolor="silver" stroked="f">
            <v:fill opacity=".5"/>
            <v:textpath style="font-family:&quot;Times New Roman&quot;;font-size:1pt" string="PROIECT"/>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5B70" w14:textId="04B77A09" w:rsidR="00276EFA" w:rsidRDefault="00276EFA">
    <w:pPr>
      <w:pStyle w:val="Header"/>
    </w:pPr>
    <w:ins w:id="21" w:author="Utilizator" w:date="2023-10-19T14:07:00Z">
      <w:r>
        <w:rPr>
          <w:noProof/>
        </w:rPr>
        <w:pict w14:anchorId="06C312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0468720" o:spid="_x0000_s1027" type="#_x0000_t136" style="position:absolute;margin-left:0;margin-top:0;width:552.7pt;height:157.9pt;rotation:315;z-index:-251653120;mso-position-horizontal:center;mso-position-horizontal-relative:margin;mso-position-vertical:center;mso-position-vertical-relative:margin" o:allowincell="f" fillcolor="silver" stroked="f">
            <v:fill opacity=".5"/>
            <v:textpath style="font-family:&quot;Times New Roman&quot;;font-size:1pt" string="PROIECT"/>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DF1B" w14:textId="7315B049" w:rsidR="00276EFA" w:rsidRDefault="00276EFA">
    <w:pPr>
      <w:pStyle w:val="Header"/>
    </w:pPr>
    <w:ins w:id="22" w:author="Utilizator" w:date="2023-10-19T14:07:00Z">
      <w:r>
        <w:rPr>
          <w:noProof/>
        </w:rPr>
        <w:pict w14:anchorId="3AB955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0468718" o:spid="_x0000_s1025" type="#_x0000_t136" style="position:absolute;margin-left:0;margin-top:0;width:552.7pt;height:157.9pt;rotation:315;z-index:-251657216;mso-position-horizontal:center;mso-position-horizontal-relative:margin;mso-position-vertical:center;mso-position-vertical-relative:margin" o:allowincell="f" fillcolor="silver" stroked="f">
            <v:fill opacity=".5"/>
            <v:textpath style="font-family:&quot;Times New Roman&quot;;font-size:1pt" string="PROIECT"/>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5851"/>
    <w:multiLevelType w:val="hybridMultilevel"/>
    <w:tmpl w:val="1A5A519C"/>
    <w:lvl w:ilvl="0" w:tplc="874835B8">
      <w:start w:val="1"/>
      <w:numFmt w:val="lowerLetter"/>
      <w:lvlText w:val="%1)"/>
      <w:lvlJc w:val="left"/>
      <w:pPr>
        <w:ind w:left="862" w:hanging="360"/>
      </w:pPr>
      <w:rPr>
        <w:rFonts w:hint="default"/>
        <w:b/>
        <w:i/>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00AA2408"/>
    <w:multiLevelType w:val="hybridMultilevel"/>
    <w:tmpl w:val="E33AA51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195197"/>
    <w:multiLevelType w:val="hybridMultilevel"/>
    <w:tmpl w:val="72FE024E"/>
    <w:lvl w:ilvl="0" w:tplc="04090017">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DE40D7"/>
    <w:multiLevelType w:val="hybridMultilevel"/>
    <w:tmpl w:val="EFBC8FB8"/>
    <w:lvl w:ilvl="0" w:tplc="26D04B22">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0E67A8"/>
    <w:multiLevelType w:val="hybridMultilevel"/>
    <w:tmpl w:val="445035F4"/>
    <w:lvl w:ilvl="0" w:tplc="690210C8">
      <w:start w:val="2"/>
      <w:numFmt w:val="decimal"/>
      <w:lvlText w:val="(%1)"/>
      <w:lvlJc w:val="left"/>
      <w:pPr>
        <w:ind w:left="36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446101A"/>
    <w:multiLevelType w:val="multilevel"/>
    <w:tmpl w:val="A2367F7C"/>
    <w:lvl w:ilvl="0">
      <w:start w:val="1"/>
      <w:numFmt w:val="lowerLetter"/>
      <w:lvlText w:val="%1)"/>
      <w:lvlJc w:val="left"/>
      <w:pPr>
        <w:ind w:left="852" w:hanging="360"/>
      </w:pPr>
      <w:rPr>
        <w:rFonts w:ascii="Times New Roman" w:hAnsi="Times New Roman" w:cs="Times New Roman"/>
        <w:b w:val="0"/>
        <w:bCs w:val="0"/>
        <w:color w:val="000000" w:themeColor="text1"/>
        <w:sz w:val="24"/>
        <w:szCs w:val="24"/>
      </w:rPr>
    </w:lvl>
    <w:lvl w:ilvl="1">
      <w:start w:val="1"/>
      <w:numFmt w:val="lowerLetter"/>
      <w:lvlText w:val="%2."/>
      <w:lvlJc w:val="left"/>
      <w:pPr>
        <w:ind w:left="1572" w:hanging="360"/>
      </w:pPr>
    </w:lvl>
    <w:lvl w:ilvl="2">
      <w:start w:val="1"/>
      <w:numFmt w:val="lowerRoman"/>
      <w:lvlText w:val="%3."/>
      <w:lvlJc w:val="right"/>
      <w:pPr>
        <w:ind w:left="2292" w:hanging="180"/>
      </w:pPr>
    </w:lvl>
    <w:lvl w:ilvl="3">
      <w:start w:val="1"/>
      <w:numFmt w:val="decimal"/>
      <w:lvlText w:val="%4."/>
      <w:lvlJc w:val="left"/>
      <w:pPr>
        <w:ind w:left="3012" w:hanging="360"/>
      </w:pPr>
    </w:lvl>
    <w:lvl w:ilvl="4">
      <w:start w:val="1"/>
      <w:numFmt w:val="lowerLetter"/>
      <w:lvlText w:val="%5."/>
      <w:lvlJc w:val="left"/>
      <w:pPr>
        <w:ind w:left="3732" w:hanging="360"/>
      </w:pPr>
    </w:lvl>
    <w:lvl w:ilvl="5">
      <w:start w:val="1"/>
      <w:numFmt w:val="lowerRoman"/>
      <w:lvlText w:val="%6."/>
      <w:lvlJc w:val="right"/>
      <w:pPr>
        <w:ind w:left="4452" w:hanging="180"/>
      </w:pPr>
    </w:lvl>
    <w:lvl w:ilvl="6">
      <w:start w:val="1"/>
      <w:numFmt w:val="decimal"/>
      <w:lvlText w:val="%7."/>
      <w:lvlJc w:val="left"/>
      <w:pPr>
        <w:ind w:left="5172" w:hanging="360"/>
      </w:pPr>
    </w:lvl>
    <w:lvl w:ilvl="7">
      <w:start w:val="1"/>
      <w:numFmt w:val="lowerLetter"/>
      <w:lvlText w:val="%8."/>
      <w:lvlJc w:val="left"/>
      <w:pPr>
        <w:ind w:left="5892" w:hanging="360"/>
      </w:pPr>
    </w:lvl>
    <w:lvl w:ilvl="8">
      <w:start w:val="1"/>
      <w:numFmt w:val="lowerRoman"/>
      <w:lvlText w:val="%9."/>
      <w:lvlJc w:val="right"/>
      <w:pPr>
        <w:ind w:left="6612" w:hanging="180"/>
      </w:pPr>
    </w:lvl>
  </w:abstractNum>
  <w:abstractNum w:abstractNumId="6" w15:restartNumberingAfterBreak="0">
    <w:nsid w:val="069A7148"/>
    <w:multiLevelType w:val="hybridMultilevel"/>
    <w:tmpl w:val="5EDCB18A"/>
    <w:lvl w:ilvl="0" w:tplc="4C6C2D68">
      <w:start w:val="1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06C441A6"/>
    <w:multiLevelType w:val="hybridMultilevel"/>
    <w:tmpl w:val="9528B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351DC4"/>
    <w:multiLevelType w:val="hybridMultilevel"/>
    <w:tmpl w:val="A4E2EC3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8042AA4"/>
    <w:multiLevelType w:val="hybridMultilevel"/>
    <w:tmpl w:val="7824605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E841DAD"/>
    <w:multiLevelType w:val="hybridMultilevel"/>
    <w:tmpl w:val="C6567A02"/>
    <w:lvl w:ilvl="0" w:tplc="3D206F0E">
      <w:start w:val="6"/>
      <w:numFmt w:val="lowerLetter"/>
      <w:lvlText w:val="%1)"/>
      <w:lvlJc w:val="left"/>
      <w:pPr>
        <w:ind w:left="720" w:hanging="360"/>
      </w:pPr>
      <w:rPr>
        <w:rFonts w:hint="default"/>
        <w:b w:val="0"/>
        <w:b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2" w15:restartNumberingAfterBreak="0">
    <w:nsid w:val="1712527A"/>
    <w:multiLevelType w:val="hybridMultilevel"/>
    <w:tmpl w:val="12F21260"/>
    <w:lvl w:ilvl="0" w:tplc="F2681C46">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A8C2C57"/>
    <w:multiLevelType w:val="hybridMultilevel"/>
    <w:tmpl w:val="A5F41C36"/>
    <w:lvl w:ilvl="0" w:tplc="9FB20A90">
      <w:start w:val="13"/>
      <w:numFmt w:val="lowerLetter"/>
      <w:lvlText w:val="%1)"/>
      <w:lvlJc w:val="left"/>
      <w:pPr>
        <w:ind w:left="644" w:hanging="360"/>
      </w:pPr>
      <w:rPr>
        <w:rFonts w:hint="default"/>
        <w:b w:val="0"/>
        <w:bCs/>
        <w:i w:val="0"/>
        <w:iCs/>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 w15:restartNumberingAfterBreak="0">
    <w:nsid w:val="1C300A36"/>
    <w:multiLevelType w:val="hybridMultilevel"/>
    <w:tmpl w:val="7B7E2002"/>
    <w:lvl w:ilvl="0" w:tplc="FFFFFFFF">
      <w:start w:val="6"/>
      <w:numFmt w:val="lowerLetter"/>
      <w:lvlText w:val="%1)"/>
      <w:lvlJc w:val="left"/>
      <w:pPr>
        <w:ind w:left="720" w:hanging="360"/>
      </w:pPr>
      <w:rPr>
        <w:rFonts w:hint="default"/>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DD4E3A"/>
    <w:multiLevelType w:val="multilevel"/>
    <w:tmpl w:val="B98CE2B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9F26D83"/>
    <w:multiLevelType w:val="multilevel"/>
    <w:tmpl w:val="F52AD9C8"/>
    <w:lvl w:ilvl="0">
      <w:numFmt w:val="bullet"/>
      <w:lvlText w:val="-"/>
      <w:lvlJc w:val="left"/>
      <w:pPr>
        <w:ind w:left="720" w:hanging="360"/>
      </w:pPr>
      <w:rPr>
        <w:rFonts w:ascii="Times New Roman" w:eastAsia="Calibri" w:hAnsi="Times New Roman" w:cs="Times New Roman"/>
        <w:color w:val="000000"/>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CE91149"/>
    <w:multiLevelType w:val="hybridMultilevel"/>
    <w:tmpl w:val="4BD0014C"/>
    <w:lvl w:ilvl="0" w:tplc="7E32EB44">
      <w:start w:val="1"/>
      <w:numFmt w:val="decimal"/>
      <w:lvlText w:val="(%1)"/>
      <w:lvlJc w:val="left"/>
      <w:pPr>
        <w:ind w:left="360" w:hanging="360"/>
      </w:pPr>
      <w:rPr>
        <w:rFonts w:hint="default"/>
      </w:rPr>
    </w:lvl>
    <w:lvl w:ilvl="1" w:tplc="239425CC">
      <w:numFmt w:val="bullet"/>
      <w:lvlText w:val=""/>
      <w:lvlJc w:val="left"/>
      <w:pPr>
        <w:ind w:left="1080" w:hanging="360"/>
      </w:pPr>
      <w:rPr>
        <w:rFonts w:ascii="Symbol" w:eastAsia="MS Mincho" w:hAnsi="Symbol" w:cs="Trebuchet M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FA751A8"/>
    <w:multiLevelType w:val="hybridMultilevel"/>
    <w:tmpl w:val="3AAAFC4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9" w15:restartNumberingAfterBreak="0">
    <w:nsid w:val="32FF17C5"/>
    <w:multiLevelType w:val="hybridMultilevel"/>
    <w:tmpl w:val="91C0EAD2"/>
    <w:lvl w:ilvl="0" w:tplc="FBE05C2C">
      <w:numFmt w:val="bullet"/>
      <w:lvlText w:val="-"/>
      <w:lvlJc w:val="left"/>
      <w:pPr>
        <w:ind w:left="720" w:hanging="360"/>
      </w:pPr>
      <w:rPr>
        <w:rFonts w:ascii="TimesNewRoman,Bold" w:eastAsiaTheme="minorHAnsi" w:hAnsi="TimesNewRoman,Bold" w:cs="TimesNewRoman,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253646"/>
    <w:multiLevelType w:val="multilevel"/>
    <w:tmpl w:val="C00AEBC0"/>
    <w:lvl w:ilvl="0">
      <w:numFmt w:val="bullet"/>
      <w:lvlText w:val="-"/>
      <w:lvlJc w:val="left"/>
      <w:pPr>
        <w:ind w:left="720" w:hanging="360"/>
      </w:pPr>
      <w:rPr>
        <w:rFonts w:ascii="Times New Roman" w:eastAsia="Calibri" w:hAnsi="Times New Roman" w:cs="Times New Roman"/>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6550941"/>
    <w:multiLevelType w:val="multilevel"/>
    <w:tmpl w:val="30D0F960"/>
    <w:lvl w:ilvl="0">
      <w:numFmt w:val="bullet"/>
      <w:lvlText w:val="-"/>
      <w:lvlJc w:val="left"/>
      <w:pPr>
        <w:ind w:left="1800" w:hanging="360"/>
      </w:pPr>
      <w:rPr>
        <w:rFonts w:ascii="Times New Roman" w:eastAsia="Calibri" w:hAnsi="Times New Roman" w:cs="Times New Roman"/>
        <w:color w:val="000000" w:themeColor="text1"/>
        <w:sz w:val="24"/>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22" w15:restartNumberingAfterBreak="0">
    <w:nsid w:val="3AC13F9E"/>
    <w:multiLevelType w:val="multilevel"/>
    <w:tmpl w:val="B87630E4"/>
    <w:lvl w:ilvl="0">
      <w:start w:val="1"/>
      <w:numFmt w:val="lowerLetter"/>
      <w:lvlText w:val="%1)"/>
      <w:lvlJc w:val="left"/>
      <w:pPr>
        <w:ind w:left="786" w:hanging="360"/>
      </w:pPr>
      <w:rPr>
        <w:rFonts w:ascii="Times New Roman" w:hAnsi="Times New Roman" w:cs="Times New Roman"/>
        <w:b/>
        <w:bCs/>
        <w:color w:val="000000" w:themeColor="text1"/>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C0479E"/>
    <w:multiLevelType w:val="hybridMultilevel"/>
    <w:tmpl w:val="82F44D52"/>
    <w:lvl w:ilvl="0" w:tplc="BD5ACE3A">
      <w:start w:val="1"/>
      <w:numFmt w:val="lowerLetter"/>
      <w:lvlText w:val="%1)"/>
      <w:lvlJc w:val="left"/>
      <w:pPr>
        <w:ind w:left="360" w:hanging="360"/>
      </w:pPr>
      <w:rPr>
        <w:rFonts w:ascii="Times New Roman" w:hAnsi="Times New Roman" w:cs="Times New Roman" w:hint="default"/>
        <w:b w:val="0"/>
        <w:bCs w:val="0"/>
        <w:i w:val="0"/>
        <w:i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E626C71"/>
    <w:multiLevelType w:val="hybridMultilevel"/>
    <w:tmpl w:val="55806C16"/>
    <w:lvl w:ilvl="0" w:tplc="77822ED0">
      <w:start w:val="18"/>
      <w:numFmt w:val="lowerLetter"/>
      <w:lvlText w:val="%1)"/>
      <w:lvlJc w:val="left"/>
      <w:pPr>
        <w:ind w:left="720" w:hanging="360"/>
      </w:pPr>
      <w:rPr>
        <w:rFonts w:hint="default"/>
        <w:b/>
        <w:i/>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1D6F9C"/>
    <w:multiLevelType w:val="hybridMultilevel"/>
    <w:tmpl w:val="26CA85B2"/>
    <w:lvl w:ilvl="0" w:tplc="914E077C">
      <w:start w:val="1"/>
      <w:numFmt w:val="lowerLetter"/>
      <w:lvlText w:val="%1)"/>
      <w:lvlJc w:val="left"/>
      <w:pPr>
        <w:ind w:left="786"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2A57FFD"/>
    <w:multiLevelType w:val="hybridMultilevel"/>
    <w:tmpl w:val="04E88E2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3240887"/>
    <w:multiLevelType w:val="hybridMultilevel"/>
    <w:tmpl w:val="D4A8C142"/>
    <w:lvl w:ilvl="0" w:tplc="D4FA1D7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8" w15:restartNumberingAfterBreak="0">
    <w:nsid w:val="43CC25C7"/>
    <w:multiLevelType w:val="hybridMultilevel"/>
    <w:tmpl w:val="74F0B3DE"/>
    <w:lvl w:ilvl="0" w:tplc="FFFFFFFF">
      <w:start w:val="13"/>
      <w:numFmt w:val="lowerLetter"/>
      <w:lvlText w:val="%1)"/>
      <w:lvlJc w:val="left"/>
      <w:pPr>
        <w:ind w:left="644" w:hanging="360"/>
      </w:pPr>
      <w:rPr>
        <w:rFonts w:hint="default"/>
        <w:b w:val="0"/>
        <w:bCs/>
        <w:i w:val="0"/>
        <w:iCs/>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61F62AA"/>
    <w:multiLevelType w:val="hybridMultilevel"/>
    <w:tmpl w:val="910E3074"/>
    <w:lvl w:ilvl="0" w:tplc="04090017">
      <w:start w:val="3"/>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B84650"/>
    <w:multiLevelType w:val="hybridMultilevel"/>
    <w:tmpl w:val="BD3AF356"/>
    <w:lvl w:ilvl="0" w:tplc="4D5E80E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46CD77EA"/>
    <w:multiLevelType w:val="hybridMultilevel"/>
    <w:tmpl w:val="9F0652FA"/>
    <w:lvl w:ilvl="0" w:tplc="C3982F22">
      <w:start w:val="1"/>
      <w:numFmt w:val="lowerLetter"/>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32" w15:restartNumberingAfterBreak="0">
    <w:nsid w:val="46D361F0"/>
    <w:multiLevelType w:val="hybridMultilevel"/>
    <w:tmpl w:val="7396B2D0"/>
    <w:lvl w:ilvl="0" w:tplc="8ABE1128">
      <w:start w:val="16"/>
      <w:numFmt w:val="lowerLetter"/>
      <w:lvlText w:val="%1)"/>
      <w:lvlJc w:val="left"/>
      <w:pPr>
        <w:ind w:left="644" w:hanging="360"/>
      </w:pPr>
      <w:rPr>
        <w:rFonts w:hint="default"/>
        <w:b w:val="0"/>
        <w:bCs/>
        <w:i w:val="0"/>
        <w:i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FF47B1"/>
    <w:multiLevelType w:val="hybridMultilevel"/>
    <w:tmpl w:val="4D3C7A4C"/>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15:restartNumberingAfterBreak="0">
    <w:nsid w:val="4C33786F"/>
    <w:multiLevelType w:val="hybridMultilevel"/>
    <w:tmpl w:val="980EE1C8"/>
    <w:lvl w:ilvl="0" w:tplc="05528284">
      <w:start w:val="1"/>
      <w:numFmt w:val="lowerLetter"/>
      <w:lvlText w:val="%1)"/>
      <w:lvlJc w:val="left"/>
      <w:pPr>
        <w:ind w:left="36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D8D6ADC"/>
    <w:multiLevelType w:val="hybridMultilevel"/>
    <w:tmpl w:val="5F2457F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E07AB6"/>
    <w:multiLevelType w:val="hybridMultilevel"/>
    <w:tmpl w:val="23E2F27E"/>
    <w:lvl w:ilvl="0" w:tplc="B23AF5C4">
      <w:start w:val="1"/>
      <w:numFmt w:val="lowerLetter"/>
      <w:lvlText w:val="%1)"/>
      <w:lvlJc w:val="left"/>
      <w:pPr>
        <w:ind w:left="720" w:hanging="360"/>
      </w:pPr>
      <w:rPr>
        <w:rFonts w:ascii="Times New Roman" w:hAnsi="Times New Roman" w:cs="Times New Roman"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6677F5"/>
    <w:multiLevelType w:val="hybridMultilevel"/>
    <w:tmpl w:val="894E1F32"/>
    <w:lvl w:ilvl="0" w:tplc="16D2D8E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EB2E02"/>
    <w:multiLevelType w:val="hybridMultilevel"/>
    <w:tmpl w:val="645A6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40690F"/>
    <w:multiLevelType w:val="hybridMultilevel"/>
    <w:tmpl w:val="C8145D64"/>
    <w:lvl w:ilvl="0" w:tplc="5F3E289E">
      <w:start w:val="18"/>
      <w:numFmt w:val="lowerLetter"/>
      <w:lvlText w:val="%1)"/>
      <w:lvlJc w:val="left"/>
      <w:pPr>
        <w:ind w:left="502" w:hanging="360"/>
      </w:pPr>
      <w:rPr>
        <w:rFonts w:hint="default"/>
        <w:b w:val="0"/>
        <w:bCs/>
        <w:i w:val="0"/>
        <w:i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15:restartNumberingAfterBreak="0">
    <w:nsid w:val="5B8B3ED8"/>
    <w:multiLevelType w:val="hybridMultilevel"/>
    <w:tmpl w:val="3AAAFC46"/>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42" w15:restartNumberingAfterBreak="0">
    <w:nsid w:val="5D764BAE"/>
    <w:multiLevelType w:val="hybridMultilevel"/>
    <w:tmpl w:val="2D4AC806"/>
    <w:lvl w:ilvl="0" w:tplc="6D0E2448">
      <w:start w:val="3"/>
      <w:numFmt w:val="bullet"/>
      <w:lvlText w:val="-"/>
      <w:lvlJc w:val="left"/>
      <w:pPr>
        <w:ind w:left="644" w:hanging="360"/>
      </w:pPr>
      <w:rPr>
        <w:rFonts w:ascii="Times New Roman" w:eastAsiaTheme="minorHAns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3" w15:restartNumberingAfterBreak="0">
    <w:nsid w:val="5FD71416"/>
    <w:multiLevelType w:val="hybridMultilevel"/>
    <w:tmpl w:val="1936922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0962855"/>
    <w:multiLevelType w:val="hybridMultilevel"/>
    <w:tmpl w:val="3AAAFC46"/>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45" w15:restartNumberingAfterBreak="0">
    <w:nsid w:val="6B7D7C01"/>
    <w:multiLevelType w:val="hybridMultilevel"/>
    <w:tmpl w:val="387EB146"/>
    <w:lvl w:ilvl="0" w:tplc="5FC68386">
      <w:start w:val="1"/>
      <w:numFmt w:val="bullet"/>
      <w:lvlText w:val="-"/>
      <w:lvlJc w:val="left"/>
      <w:pPr>
        <w:ind w:left="1080" w:hanging="360"/>
      </w:pPr>
      <w:rPr>
        <w:rFonts w:ascii="Trebuchet MS" w:eastAsiaTheme="minorHAnsi" w:hAnsi="Trebuchet MS"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46" w15:restartNumberingAfterBreak="0">
    <w:nsid w:val="6D603ABA"/>
    <w:multiLevelType w:val="multilevel"/>
    <w:tmpl w:val="6024D3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6DC57A4A"/>
    <w:multiLevelType w:val="hybridMultilevel"/>
    <w:tmpl w:val="1936922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EB55B98"/>
    <w:multiLevelType w:val="hybridMultilevel"/>
    <w:tmpl w:val="5EC4EC86"/>
    <w:lvl w:ilvl="0" w:tplc="B7164444">
      <w:start w:val="5"/>
      <w:numFmt w:val="lowerLetter"/>
      <w:lvlText w:val="%1)"/>
      <w:lvlJc w:val="left"/>
      <w:pPr>
        <w:ind w:left="644" w:hanging="360"/>
      </w:pPr>
      <w:rPr>
        <w:rFonts w:hint="default"/>
        <w:color w:val="000000" w:themeColor="text1"/>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6EC70B96"/>
    <w:multiLevelType w:val="hybridMultilevel"/>
    <w:tmpl w:val="AAA86EB0"/>
    <w:lvl w:ilvl="0" w:tplc="9E7696D4">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0" w15:restartNumberingAfterBreak="0">
    <w:nsid w:val="763F2707"/>
    <w:multiLevelType w:val="hybridMultilevel"/>
    <w:tmpl w:val="FCA04424"/>
    <w:lvl w:ilvl="0" w:tplc="58D43044">
      <w:numFmt w:val="bullet"/>
      <w:lvlText w:val="-"/>
      <w:lvlJc w:val="left"/>
      <w:pPr>
        <w:ind w:left="720" w:hanging="360"/>
      </w:pPr>
      <w:rPr>
        <w:rFonts w:ascii="Trebuchet MS" w:eastAsiaTheme="minorHAns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BC6C7A"/>
    <w:multiLevelType w:val="hybridMultilevel"/>
    <w:tmpl w:val="056410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834445F"/>
    <w:multiLevelType w:val="hybridMultilevel"/>
    <w:tmpl w:val="D5DAB5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AE87198"/>
    <w:multiLevelType w:val="multilevel"/>
    <w:tmpl w:val="238871F6"/>
    <w:lvl w:ilvl="0">
      <w:start w:val="1"/>
      <w:numFmt w:val="decimal"/>
      <w:lvlText w:val="%1."/>
      <w:lvlJc w:val="left"/>
      <w:pPr>
        <w:ind w:left="720" w:hanging="360"/>
      </w:pPr>
      <w:rPr>
        <w:rFonts w:ascii="Times New Roman" w:eastAsia="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num>
  <w:num w:numId="2">
    <w:abstractNumId w:val="23"/>
  </w:num>
  <w:num w:numId="3">
    <w:abstractNumId w:val="44"/>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17"/>
  </w:num>
  <w:num w:numId="7">
    <w:abstractNumId w:val="51"/>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15"/>
  </w:num>
  <w:num w:numId="11">
    <w:abstractNumId w:val="11"/>
  </w:num>
  <w:num w:numId="12">
    <w:abstractNumId w:val="31"/>
  </w:num>
  <w:num w:numId="13">
    <w:abstractNumId w:val="8"/>
  </w:num>
  <w:num w:numId="14">
    <w:abstractNumId w:val="41"/>
  </w:num>
  <w:num w:numId="15">
    <w:abstractNumId w:val="53"/>
  </w:num>
  <w:num w:numId="16">
    <w:abstractNumId w:val="20"/>
  </w:num>
  <w:num w:numId="17">
    <w:abstractNumId w:val="29"/>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num>
  <w:num w:numId="20">
    <w:abstractNumId w:val="22"/>
  </w:num>
  <w:num w:numId="21">
    <w:abstractNumId w:val="5"/>
  </w:num>
  <w:num w:numId="22">
    <w:abstractNumId w:val="21"/>
  </w:num>
  <w:num w:numId="23">
    <w:abstractNumId w:val="16"/>
  </w:num>
  <w:num w:numId="24">
    <w:abstractNumId w:val="9"/>
  </w:num>
  <w:num w:numId="25">
    <w:abstractNumId w:val="18"/>
  </w:num>
  <w:num w:numId="26">
    <w:abstractNumId w:val="19"/>
  </w:num>
  <w:num w:numId="27">
    <w:abstractNumId w:val="33"/>
  </w:num>
  <w:num w:numId="28">
    <w:abstractNumId w:val="25"/>
  </w:num>
  <w:num w:numId="29">
    <w:abstractNumId w:val="26"/>
  </w:num>
  <w:num w:numId="30">
    <w:abstractNumId w:val="36"/>
  </w:num>
  <w:num w:numId="31">
    <w:abstractNumId w:val="37"/>
  </w:num>
  <w:num w:numId="32">
    <w:abstractNumId w:val="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7"/>
  </w:num>
  <w:num w:numId="36">
    <w:abstractNumId w:val="10"/>
  </w:num>
  <w:num w:numId="37">
    <w:abstractNumId w:val="38"/>
  </w:num>
  <w:num w:numId="38">
    <w:abstractNumId w:val="40"/>
  </w:num>
  <w:num w:numId="39">
    <w:abstractNumId w:val="48"/>
  </w:num>
  <w:num w:numId="40">
    <w:abstractNumId w:val="34"/>
  </w:num>
  <w:num w:numId="41">
    <w:abstractNumId w:val="13"/>
  </w:num>
  <w:num w:numId="42">
    <w:abstractNumId w:val="43"/>
  </w:num>
  <w:num w:numId="43">
    <w:abstractNumId w:val="47"/>
  </w:num>
  <w:num w:numId="44">
    <w:abstractNumId w:val="4"/>
  </w:num>
  <w:num w:numId="45">
    <w:abstractNumId w:val="24"/>
  </w:num>
  <w:num w:numId="46">
    <w:abstractNumId w:val="14"/>
  </w:num>
  <w:num w:numId="47">
    <w:abstractNumId w:val="39"/>
  </w:num>
  <w:num w:numId="48">
    <w:abstractNumId w:val="7"/>
  </w:num>
  <w:num w:numId="49">
    <w:abstractNumId w:val="3"/>
  </w:num>
  <w:num w:numId="50">
    <w:abstractNumId w:val="35"/>
  </w:num>
  <w:num w:numId="51">
    <w:abstractNumId w:val="6"/>
  </w:num>
  <w:num w:numId="52">
    <w:abstractNumId w:val="52"/>
  </w:num>
  <w:num w:numId="53">
    <w:abstractNumId w:val="12"/>
  </w:num>
  <w:num w:numId="54">
    <w:abstractNumId w:val="42"/>
  </w:num>
  <w:num w:numId="55">
    <w:abstractNumId w:val="28"/>
  </w:num>
  <w:num w:numId="56">
    <w:abstractNumId w:val="32"/>
  </w:num>
  <w:num w:numId="57">
    <w:abstractNumId w:val="2"/>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tilizator">
    <w15:presenceInfo w15:providerId="None" w15:userId="Utiliz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5F1"/>
    <w:rsid w:val="00000847"/>
    <w:rsid w:val="00001F9C"/>
    <w:rsid w:val="0000400D"/>
    <w:rsid w:val="00006870"/>
    <w:rsid w:val="00006DE3"/>
    <w:rsid w:val="00007595"/>
    <w:rsid w:val="000108BF"/>
    <w:rsid w:val="000137BC"/>
    <w:rsid w:val="000139DB"/>
    <w:rsid w:val="00014477"/>
    <w:rsid w:val="00014BFB"/>
    <w:rsid w:val="00017100"/>
    <w:rsid w:val="0002134D"/>
    <w:rsid w:val="0002151E"/>
    <w:rsid w:val="00021DF0"/>
    <w:rsid w:val="00023237"/>
    <w:rsid w:val="00023795"/>
    <w:rsid w:val="00024144"/>
    <w:rsid w:val="000244D4"/>
    <w:rsid w:val="00025B8A"/>
    <w:rsid w:val="000265BA"/>
    <w:rsid w:val="00032845"/>
    <w:rsid w:val="00032F0F"/>
    <w:rsid w:val="000336BC"/>
    <w:rsid w:val="000339A9"/>
    <w:rsid w:val="00034962"/>
    <w:rsid w:val="0003500B"/>
    <w:rsid w:val="00035179"/>
    <w:rsid w:val="00036628"/>
    <w:rsid w:val="000372AD"/>
    <w:rsid w:val="0004075D"/>
    <w:rsid w:val="000439D7"/>
    <w:rsid w:val="00043D47"/>
    <w:rsid w:val="0004460B"/>
    <w:rsid w:val="00046911"/>
    <w:rsid w:val="00046BE0"/>
    <w:rsid w:val="00047D48"/>
    <w:rsid w:val="00050A8A"/>
    <w:rsid w:val="00050CFA"/>
    <w:rsid w:val="00051F85"/>
    <w:rsid w:val="00052A54"/>
    <w:rsid w:val="0005386A"/>
    <w:rsid w:val="000539F2"/>
    <w:rsid w:val="00053E66"/>
    <w:rsid w:val="0005426D"/>
    <w:rsid w:val="00054298"/>
    <w:rsid w:val="0005601C"/>
    <w:rsid w:val="00057350"/>
    <w:rsid w:val="00057523"/>
    <w:rsid w:val="000576D2"/>
    <w:rsid w:val="00060C79"/>
    <w:rsid w:val="00062AD6"/>
    <w:rsid w:val="00062E18"/>
    <w:rsid w:val="000633F0"/>
    <w:rsid w:val="00064CB9"/>
    <w:rsid w:val="00064E22"/>
    <w:rsid w:val="00065B2C"/>
    <w:rsid w:val="00067110"/>
    <w:rsid w:val="000705C7"/>
    <w:rsid w:val="00070D42"/>
    <w:rsid w:val="0007131A"/>
    <w:rsid w:val="00072FD6"/>
    <w:rsid w:val="00073BA0"/>
    <w:rsid w:val="00074E03"/>
    <w:rsid w:val="00076D9A"/>
    <w:rsid w:val="0007704F"/>
    <w:rsid w:val="00080458"/>
    <w:rsid w:val="0008236E"/>
    <w:rsid w:val="00083AB1"/>
    <w:rsid w:val="00083E5B"/>
    <w:rsid w:val="00084449"/>
    <w:rsid w:val="00086019"/>
    <w:rsid w:val="00087566"/>
    <w:rsid w:val="00087748"/>
    <w:rsid w:val="0009085E"/>
    <w:rsid w:val="000917A7"/>
    <w:rsid w:val="00091F22"/>
    <w:rsid w:val="00092AE8"/>
    <w:rsid w:val="00092BBF"/>
    <w:rsid w:val="00093623"/>
    <w:rsid w:val="000952E1"/>
    <w:rsid w:val="00096AF8"/>
    <w:rsid w:val="000979C3"/>
    <w:rsid w:val="000A03E8"/>
    <w:rsid w:val="000A0893"/>
    <w:rsid w:val="000A11FE"/>
    <w:rsid w:val="000A13C7"/>
    <w:rsid w:val="000A1B06"/>
    <w:rsid w:val="000A1EBA"/>
    <w:rsid w:val="000A3FF2"/>
    <w:rsid w:val="000A684C"/>
    <w:rsid w:val="000B00E5"/>
    <w:rsid w:val="000B140C"/>
    <w:rsid w:val="000B23DC"/>
    <w:rsid w:val="000B2B11"/>
    <w:rsid w:val="000B5605"/>
    <w:rsid w:val="000B6E7D"/>
    <w:rsid w:val="000B6EF0"/>
    <w:rsid w:val="000C14DC"/>
    <w:rsid w:val="000C233D"/>
    <w:rsid w:val="000C3577"/>
    <w:rsid w:val="000C3DC9"/>
    <w:rsid w:val="000C4C73"/>
    <w:rsid w:val="000C55B1"/>
    <w:rsid w:val="000C5F56"/>
    <w:rsid w:val="000C78B9"/>
    <w:rsid w:val="000D061D"/>
    <w:rsid w:val="000D20CD"/>
    <w:rsid w:val="000D3C35"/>
    <w:rsid w:val="000D4104"/>
    <w:rsid w:val="000D48A8"/>
    <w:rsid w:val="000D6846"/>
    <w:rsid w:val="000D68AE"/>
    <w:rsid w:val="000D74A9"/>
    <w:rsid w:val="000E1701"/>
    <w:rsid w:val="000E1D04"/>
    <w:rsid w:val="000E25C5"/>
    <w:rsid w:val="000E2D32"/>
    <w:rsid w:val="000F1233"/>
    <w:rsid w:val="000F1BDE"/>
    <w:rsid w:val="000F3BF5"/>
    <w:rsid w:val="000F3C1A"/>
    <w:rsid w:val="000F4358"/>
    <w:rsid w:val="000F516A"/>
    <w:rsid w:val="000F5311"/>
    <w:rsid w:val="000F5675"/>
    <w:rsid w:val="000F5FB4"/>
    <w:rsid w:val="000F62D2"/>
    <w:rsid w:val="000F64A8"/>
    <w:rsid w:val="0010021D"/>
    <w:rsid w:val="001015DE"/>
    <w:rsid w:val="001023D9"/>
    <w:rsid w:val="00102F86"/>
    <w:rsid w:val="001032B7"/>
    <w:rsid w:val="0010335E"/>
    <w:rsid w:val="0010399F"/>
    <w:rsid w:val="0010492D"/>
    <w:rsid w:val="00104AAC"/>
    <w:rsid w:val="00107820"/>
    <w:rsid w:val="00110290"/>
    <w:rsid w:val="00110778"/>
    <w:rsid w:val="001118B1"/>
    <w:rsid w:val="00111FA5"/>
    <w:rsid w:val="001136EA"/>
    <w:rsid w:val="0011466C"/>
    <w:rsid w:val="0011544A"/>
    <w:rsid w:val="00115A71"/>
    <w:rsid w:val="00115DF4"/>
    <w:rsid w:val="00117C37"/>
    <w:rsid w:val="00121004"/>
    <w:rsid w:val="00122498"/>
    <w:rsid w:val="00123906"/>
    <w:rsid w:val="001244B1"/>
    <w:rsid w:val="001246AF"/>
    <w:rsid w:val="00124DFD"/>
    <w:rsid w:val="0013123A"/>
    <w:rsid w:val="00131805"/>
    <w:rsid w:val="00131C93"/>
    <w:rsid w:val="00133058"/>
    <w:rsid w:val="001344BF"/>
    <w:rsid w:val="0013556F"/>
    <w:rsid w:val="00135771"/>
    <w:rsid w:val="0013642B"/>
    <w:rsid w:val="001367E0"/>
    <w:rsid w:val="00136A9B"/>
    <w:rsid w:val="00137168"/>
    <w:rsid w:val="00137194"/>
    <w:rsid w:val="00137F37"/>
    <w:rsid w:val="00140A14"/>
    <w:rsid w:val="00140E0E"/>
    <w:rsid w:val="00141348"/>
    <w:rsid w:val="00142E24"/>
    <w:rsid w:val="001449BB"/>
    <w:rsid w:val="00146597"/>
    <w:rsid w:val="00147A0A"/>
    <w:rsid w:val="00147CDF"/>
    <w:rsid w:val="001503D2"/>
    <w:rsid w:val="00150556"/>
    <w:rsid w:val="001505AE"/>
    <w:rsid w:val="00150921"/>
    <w:rsid w:val="00150ECD"/>
    <w:rsid w:val="00152DA4"/>
    <w:rsid w:val="00153854"/>
    <w:rsid w:val="0015570F"/>
    <w:rsid w:val="00156053"/>
    <w:rsid w:val="0016003F"/>
    <w:rsid w:val="00162BA0"/>
    <w:rsid w:val="00163083"/>
    <w:rsid w:val="00163E35"/>
    <w:rsid w:val="00167D0F"/>
    <w:rsid w:val="0017566E"/>
    <w:rsid w:val="001757E1"/>
    <w:rsid w:val="00177140"/>
    <w:rsid w:val="00177D43"/>
    <w:rsid w:val="00177D50"/>
    <w:rsid w:val="00180174"/>
    <w:rsid w:val="001838BA"/>
    <w:rsid w:val="00184BFE"/>
    <w:rsid w:val="001851AB"/>
    <w:rsid w:val="00186F10"/>
    <w:rsid w:val="00187865"/>
    <w:rsid w:val="0018794A"/>
    <w:rsid w:val="00190FDF"/>
    <w:rsid w:val="00191319"/>
    <w:rsid w:val="00191C6F"/>
    <w:rsid w:val="00192F5C"/>
    <w:rsid w:val="00195523"/>
    <w:rsid w:val="001957D1"/>
    <w:rsid w:val="00195BA8"/>
    <w:rsid w:val="00196DC5"/>
    <w:rsid w:val="001973A4"/>
    <w:rsid w:val="001973C1"/>
    <w:rsid w:val="001A139A"/>
    <w:rsid w:val="001A1850"/>
    <w:rsid w:val="001A2587"/>
    <w:rsid w:val="001A3070"/>
    <w:rsid w:val="001A30FD"/>
    <w:rsid w:val="001A5072"/>
    <w:rsid w:val="001A7F31"/>
    <w:rsid w:val="001B0C73"/>
    <w:rsid w:val="001B5F9A"/>
    <w:rsid w:val="001C1225"/>
    <w:rsid w:val="001C146F"/>
    <w:rsid w:val="001C1713"/>
    <w:rsid w:val="001C1825"/>
    <w:rsid w:val="001C2DCB"/>
    <w:rsid w:val="001C2ED8"/>
    <w:rsid w:val="001C61D9"/>
    <w:rsid w:val="001C69F8"/>
    <w:rsid w:val="001C786B"/>
    <w:rsid w:val="001D14A3"/>
    <w:rsid w:val="001D1B5C"/>
    <w:rsid w:val="001D3702"/>
    <w:rsid w:val="001D4D6F"/>
    <w:rsid w:val="001D6D5D"/>
    <w:rsid w:val="001E1B23"/>
    <w:rsid w:val="001E63D4"/>
    <w:rsid w:val="001E687A"/>
    <w:rsid w:val="001E7272"/>
    <w:rsid w:val="001E72B4"/>
    <w:rsid w:val="001F025C"/>
    <w:rsid w:val="001F032E"/>
    <w:rsid w:val="001F1366"/>
    <w:rsid w:val="001F237F"/>
    <w:rsid w:val="001F3054"/>
    <w:rsid w:val="001F3086"/>
    <w:rsid w:val="001F63E1"/>
    <w:rsid w:val="001F6A48"/>
    <w:rsid w:val="001F7B3A"/>
    <w:rsid w:val="002012A1"/>
    <w:rsid w:val="0020204A"/>
    <w:rsid w:val="00202E3D"/>
    <w:rsid w:val="00203CF1"/>
    <w:rsid w:val="00205B97"/>
    <w:rsid w:val="00207653"/>
    <w:rsid w:val="00210F53"/>
    <w:rsid w:val="0021124E"/>
    <w:rsid w:val="00211584"/>
    <w:rsid w:val="00211916"/>
    <w:rsid w:val="00211C1A"/>
    <w:rsid w:val="002133BA"/>
    <w:rsid w:val="00213459"/>
    <w:rsid w:val="00214FE5"/>
    <w:rsid w:val="0021521A"/>
    <w:rsid w:val="002156FB"/>
    <w:rsid w:val="002165B8"/>
    <w:rsid w:val="00217004"/>
    <w:rsid w:val="002239F4"/>
    <w:rsid w:val="0022608C"/>
    <w:rsid w:val="00226E09"/>
    <w:rsid w:val="0022741B"/>
    <w:rsid w:val="0023399D"/>
    <w:rsid w:val="00234524"/>
    <w:rsid w:val="002354AF"/>
    <w:rsid w:val="0023692C"/>
    <w:rsid w:val="002369D5"/>
    <w:rsid w:val="00237D3A"/>
    <w:rsid w:val="00243865"/>
    <w:rsid w:val="00245233"/>
    <w:rsid w:val="002457ED"/>
    <w:rsid w:val="00245F67"/>
    <w:rsid w:val="0024673A"/>
    <w:rsid w:val="00247858"/>
    <w:rsid w:val="002500D7"/>
    <w:rsid w:val="00252797"/>
    <w:rsid w:val="00252C27"/>
    <w:rsid w:val="00252D57"/>
    <w:rsid w:val="0025340F"/>
    <w:rsid w:val="00254AAF"/>
    <w:rsid w:val="00255073"/>
    <w:rsid w:val="00255E1B"/>
    <w:rsid w:val="002563C2"/>
    <w:rsid w:val="00256C13"/>
    <w:rsid w:val="00256EB6"/>
    <w:rsid w:val="002577E8"/>
    <w:rsid w:val="0026048C"/>
    <w:rsid w:val="00261A96"/>
    <w:rsid w:val="002621EB"/>
    <w:rsid w:val="00263959"/>
    <w:rsid w:val="00265375"/>
    <w:rsid w:val="002656F6"/>
    <w:rsid w:val="002663A5"/>
    <w:rsid w:val="00266957"/>
    <w:rsid w:val="002671AC"/>
    <w:rsid w:val="00267355"/>
    <w:rsid w:val="0026790F"/>
    <w:rsid w:val="002701B9"/>
    <w:rsid w:val="00270AF7"/>
    <w:rsid w:val="002727D4"/>
    <w:rsid w:val="00272CD6"/>
    <w:rsid w:val="00274CB9"/>
    <w:rsid w:val="00276325"/>
    <w:rsid w:val="00276EFA"/>
    <w:rsid w:val="00277C74"/>
    <w:rsid w:val="00277E7B"/>
    <w:rsid w:val="00277F83"/>
    <w:rsid w:val="002819D7"/>
    <w:rsid w:val="00286DEF"/>
    <w:rsid w:val="0028787D"/>
    <w:rsid w:val="002919E9"/>
    <w:rsid w:val="002921E1"/>
    <w:rsid w:val="002929A6"/>
    <w:rsid w:val="00294410"/>
    <w:rsid w:val="00296EE5"/>
    <w:rsid w:val="002970D5"/>
    <w:rsid w:val="002A16DD"/>
    <w:rsid w:val="002A1BA5"/>
    <w:rsid w:val="002A2A2C"/>
    <w:rsid w:val="002A39C8"/>
    <w:rsid w:val="002A4B03"/>
    <w:rsid w:val="002A50E8"/>
    <w:rsid w:val="002A5AFC"/>
    <w:rsid w:val="002A5CB6"/>
    <w:rsid w:val="002A6548"/>
    <w:rsid w:val="002A680B"/>
    <w:rsid w:val="002B0B11"/>
    <w:rsid w:val="002B1105"/>
    <w:rsid w:val="002B24A6"/>
    <w:rsid w:val="002B3654"/>
    <w:rsid w:val="002B39F8"/>
    <w:rsid w:val="002B5401"/>
    <w:rsid w:val="002B6363"/>
    <w:rsid w:val="002B66A8"/>
    <w:rsid w:val="002B6E40"/>
    <w:rsid w:val="002B719E"/>
    <w:rsid w:val="002C0A45"/>
    <w:rsid w:val="002C2444"/>
    <w:rsid w:val="002C4D4F"/>
    <w:rsid w:val="002C61A0"/>
    <w:rsid w:val="002C6F49"/>
    <w:rsid w:val="002D002A"/>
    <w:rsid w:val="002D06B1"/>
    <w:rsid w:val="002D0BEF"/>
    <w:rsid w:val="002D4BE6"/>
    <w:rsid w:val="002D53EE"/>
    <w:rsid w:val="002D6676"/>
    <w:rsid w:val="002D6B24"/>
    <w:rsid w:val="002D738D"/>
    <w:rsid w:val="002E13FF"/>
    <w:rsid w:val="002E3045"/>
    <w:rsid w:val="002E3957"/>
    <w:rsid w:val="002E5C7A"/>
    <w:rsid w:val="002E7993"/>
    <w:rsid w:val="002F042A"/>
    <w:rsid w:val="002F3479"/>
    <w:rsid w:val="002F373F"/>
    <w:rsid w:val="002F5B4C"/>
    <w:rsid w:val="002F5C5D"/>
    <w:rsid w:val="002F64B1"/>
    <w:rsid w:val="002F7071"/>
    <w:rsid w:val="002F7CAF"/>
    <w:rsid w:val="0030048D"/>
    <w:rsid w:val="0030082B"/>
    <w:rsid w:val="00301FB7"/>
    <w:rsid w:val="00303F54"/>
    <w:rsid w:val="00304A55"/>
    <w:rsid w:val="00305AC1"/>
    <w:rsid w:val="0030630B"/>
    <w:rsid w:val="003075CC"/>
    <w:rsid w:val="003077E5"/>
    <w:rsid w:val="003102AA"/>
    <w:rsid w:val="0031049F"/>
    <w:rsid w:val="00312CD6"/>
    <w:rsid w:val="00313C7E"/>
    <w:rsid w:val="00315243"/>
    <w:rsid w:val="00320797"/>
    <w:rsid w:val="00321A25"/>
    <w:rsid w:val="00322CC0"/>
    <w:rsid w:val="00326704"/>
    <w:rsid w:val="00326B1D"/>
    <w:rsid w:val="0032752B"/>
    <w:rsid w:val="003308B6"/>
    <w:rsid w:val="00331369"/>
    <w:rsid w:val="00335325"/>
    <w:rsid w:val="00335498"/>
    <w:rsid w:val="00337260"/>
    <w:rsid w:val="003406F2"/>
    <w:rsid w:val="00341CB5"/>
    <w:rsid w:val="00342AE9"/>
    <w:rsid w:val="00343FB6"/>
    <w:rsid w:val="0034509C"/>
    <w:rsid w:val="00346CE9"/>
    <w:rsid w:val="003475E3"/>
    <w:rsid w:val="003478C9"/>
    <w:rsid w:val="00351CFD"/>
    <w:rsid w:val="0035453F"/>
    <w:rsid w:val="00354A0C"/>
    <w:rsid w:val="00354E09"/>
    <w:rsid w:val="0035718C"/>
    <w:rsid w:val="00357973"/>
    <w:rsid w:val="00357CE0"/>
    <w:rsid w:val="00361197"/>
    <w:rsid w:val="0036122F"/>
    <w:rsid w:val="00361C45"/>
    <w:rsid w:val="00361DD8"/>
    <w:rsid w:val="00362371"/>
    <w:rsid w:val="00370416"/>
    <w:rsid w:val="00370D6D"/>
    <w:rsid w:val="00372ABC"/>
    <w:rsid w:val="00372B6B"/>
    <w:rsid w:val="00373B8C"/>
    <w:rsid w:val="00376F03"/>
    <w:rsid w:val="0038082A"/>
    <w:rsid w:val="003816F2"/>
    <w:rsid w:val="00381C4F"/>
    <w:rsid w:val="003825E9"/>
    <w:rsid w:val="0038415B"/>
    <w:rsid w:val="00385FD7"/>
    <w:rsid w:val="003865AA"/>
    <w:rsid w:val="00386DF8"/>
    <w:rsid w:val="00387EE7"/>
    <w:rsid w:val="00393189"/>
    <w:rsid w:val="00393B26"/>
    <w:rsid w:val="00394032"/>
    <w:rsid w:val="00394704"/>
    <w:rsid w:val="00395036"/>
    <w:rsid w:val="003967D1"/>
    <w:rsid w:val="003A2BE0"/>
    <w:rsid w:val="003A589A"/>
    <w:rsid w:val="003A6515"/>
    <w:rsid w:val="003A6A17"/>
    <w:rsid w:val="003B080B"/>
    <w:rsid w:val="003B1720"/>
    <w:rsid w:val="003B1DF8"/>
    <w:rsid w:val="003B2510"/>
    <w:rsid w:val="003B2E4A"/>
    <w:rsid w:val="003B4F1C"/>
    <w:rsid w:val="003B6808"/>
    <w:rsid w:val="003C15BF"/>
    <w:rsid w:val="003C4C6D"/>
    <w:rsid w:val="003C4E2F"/>
    <w:rsid w:val="003C53CD"/>
    <w:rsid w:val="003C544B"/>
    <w:rsid w:val="003C59E8"/>
    <w:rsid w:val="003C600F"/>
    <w:rsid w:val="003C602F"/>
    <w:rsid w:val="003D169E"/>
    <w:rsid w:val="003D18DF"/>
    <w:rsid w:val="003D29BE"/>
    <w:rsid w:val="003D34E2"/>
    <w:rsid w:val="003D3F94"/>
    <w:rsid w:val="003D60A5"/>
    <w:rsid w:val="003E02AC"/>
    <w:rsid w:val="003E0B87"/>
    <w:rsid w:val="003E0F0B"/>
    <w:rsid w:val="003E0F38"/>
    <w:rsid w:val="003E1664"/>
    <w:rsid w:val="003E6172"/>
    <w:rsid w:val="003E6C22"/>
    <w:rsid w:val="003F2CA6"/>
    <w:rsid w:val="003F356B"/>
    <w:rsid w:val="003F6883"/>
    <w:rsid w:val="003F6CBC"/>
    <w:rsid w:val="003F7043"/>
    <w:rsid w:val="003F7796"/>
    <w:rsid w:val="0040090E"/>
    <w:rsid w:val="0040092B"/>
    <w:rsid w:val="004022C7"/>
    <w:rsid w:val="00403953"/>
    <w:rsid w:val="004041F9"/>
    <w:rsid w:val="00404C54"/>
    <w:rsid w:val="00404E19"/>
    <w:rsid w:val="0040637B"/>
    <w:rsid w:val="00406C08"/>
    <w:rsid w:val="00412E72"/>
    <w:rsid w:val="0041309D"/>
    <w:rsid w:val="0041330E"/>
    <w:rsid w:val="004143AF"/>
    <w:rsid w:val="00417A2B"/>
    <w:rsid w:val="0042081B"/>
    <w:rsid w:val="00420AA9"/>
    <w:rsid w:val="00421BCA"/>
    <w:rsid w:val="00424A64"/>
    <w:rsid w:val="00424E08"/>
    <w:rsid w:val="00425672"/>
    <w:rsid w:val="00425B00"/>
    <w:rsid w:val="00426CB4"/>
    <w:rsid w:val="00426F33"/>
    <w:rsid w:val="00430A86"/>
    <w:rsid w:val="0043185B"/>
    <w:rsid w:val="0043209B"/>
    <w:rsid w:val="00432AF7"/>
    <w:rsid w:val="00434B0E"/>
    <w:rsid w:val="00435DB6"/>
    <w:rsid w:val="004365D9"/>
    <w:rsid w:val="004371CC"/>
    <w:rsid w:val="004409DA"/>
    <w:rsid w:val="00441F60"/>
    <w:rsid w:val="00442DF1"/>
    <w:rsid w:val="00445A55"/>
    <w:rsid w:val="004469D7"/>
    <w:rsid w:val="00450915"/>
    <w:rsid w:val="00450F42"/>
    <w:rsid w:val="004515B1"/>
    <w:rsid w:val="00452C2E"/>
    <w:rsid w:val="004559A4"/>
    <w:rsid w:val="004600C2"/>
    <w:rsid w:val="00462946"/>
    <w:rsid w:val="00462D8D"/>
    <w:rsid w:val="00463B55"/>
    <w:rsid w:val="00466BCD"/>
    <w:rsid w:val="00470EDC"/>
    <w:rsid w:val="00472D83"/>
    <w:rsid w:val="0047577E"/>
    <w:rsid w:val="00480A27"/>
    <w:rsid w:val="00481169"/>
    <w:rsid w:val="0048325D"/>
    <w:rsid w:val="0048341A"/>
    <w:rsid w:val="004844E7"/>
    <w:rsid w:val="00484862"/>
    <w:rsid w:val="00485012"/>
    <w:rsid w:val="00485568"/>
    <w:rsid w:val="00486100"/>
    <w:rsid w:val="00490E5A"/>
    <w:rsid w:val="0049212F"/>
    <w:rsid w:val="00492CD6"/>
    <w:rsid w:val="00494EFF"/>
    <w:rsid w:val="004953D9"/>
    <w:rsid w:val="0049572F"/>
    <w:rsid w:val="00497B89"/>
    <w:rsid w:val="00497C13"/>
    <w:rsid w:val="00497F31"/>
    <w:rsid w:val="004A0AAF"/>
    <w:rsid w:val="004A0F7D"/>
    <w:rsid w:val="004A44D6"/>
    <w:rsid w:val="004A4FB9"/>
    <w:rsid w:val="004B1691"/>
    <w:rsid w:val="004B189A"/>
    <w:rsid w:val="004B1D19"/>
    <w:rsid w:val="004B2E1A"/>
    <w:rsid w:val="004B3323"/>
    <w:rsid w:val="004B410B"/>
    <w:rsid w:val="004B4F89"/>
    <w:rsid w:val="004B5932"/>
    <w:rsid w:val="004B7C94"/>
    <w:rsid w:val="004C1266"/>
    <w:rsid w:val="004C3914"/>
    <w:rsid w:val="004C49EE"/>
    <w:rsid w:val="004C4D16"/>
    <w:rsid w:val="004C508C"/>
    <w:rsid w:val="004C56B2"/>
    <w:rsid w:val="004C6B10"/>
    <w:rsid w:val="004C7FBE"/>
    <w:rsid w:val="004D02F6"/>
    <w:rsid w:val="004D1279"/>
    <w:rsid w:val="004D21BC"/>
    <w:rsid w:val="004D24DD"/>
    <w:rsid w:val="004D25EC"/>
    <w:rsid w:val="004D34EF"/>
    <w:rsid w:val="004D481A"/>
    <w:rsid w:val="004D5B6E"/>
    <w:rsid w:val="004D6581"/>
    <w:rsid w:val="004D7F0B"/>
    <w:rsid w:val="004E1524"/>
    <w:rsid w:val="004E36DF"/>
    <w:rsid w:val="004E40C5"/>
    <w:rsid w:val="004E43F7"/>
    <w:rsid w:val="004E741B"/>
    <w:rsid w:val="004F1416"/>
    <w:rsid w:val="004F1F28"/>
    <w:rsid w:val="004F605E"/>
    <w:rsid w:val="004F6EDB"/>
    <w:rsid w:val="0050016D"/>
    <w:rsid w:val="00500895"/>
    <w:rsid w:val="00501F18"/>
    <w:rsid w:val="00503594"/>
    <w:rsid w:val="005040DE"/>
    <w:rsid w:val="00507362"/>
    <w:rsid w:val="005126E7"/>
    <w:rsid w:val="005133E0"/>
    <w:rsid w:val="00514DF8"/>
    <w:rsid w:val="00515510"/>
    <w:rsid w:val="0051552E"/>
    <w:rsid w:val="00516FCF"/>
    <w:rsid w:val="00517B70"/>
    <w:rsid w:val="00520E2D"/>
    <w:rsid w:val="00521571"/>
    <w:rsid w:val="0052289D"/>
    <w:rsid w:val="00522F0E"/>
    <w:rsid w:val="00524B68"/>
    <w:rsid w:val="00526745"/>
    <w:rsid w:val="005270C5"/>
    <w:rsid w:val="0052769C"/>
    <w:rsid w:val="00527B70"/>
    <w:rsid w:val="0053020C"/>
    <w:rsid w:val="00530247"/>
    <w:rsid w:val="00531E36"/>
    <w:rsid w:val="00534A40"/>
    <w:rsid w:val="00541BDC"/>
    <w:rsid w:val="00543A83"/>
    <w:rsid w:val="005441DF"/>
    <w:rsid w:val="00544E8C"/>
    <w:rsid w:val="005452E8"/>
    <w:rsid w:val="005463AA"/>
    <w:rsid w:val="005467EC"/>
    <w:rsid w:val="00547FB3"/>
    <w:rsid w:val="0055075F"/>
    <w:rsid w:val="00553169"/>
    <w:rsid w:val="005555E8"/>
    <w:rsid w:val="00555F60"/>
    <w:rsid w:val="005563EE"/>
    <w:rsid w:val="00556C9F"/>
    <w:rsid w:val="005570C4"/>
    <w:rsid w:val="005618D2"/>
    <w:rsid w:val="005629E8"/>
    <w:rsid w:val="00563455"/>
    <w:rsid w:val="005635AD"/>
    <w:rsid w:val="0056549D"/>
    <w:rsid w:val="005656B8"/>
    <w:rsid w:val="00566103"/>
    <w:rsid w:val="00566698"/>
    <w:rsid w:val="00570BAF"/>
    <w:rsid w:val="0057252E"/>
    <w:rsid w:val="00572CF8"/>
    <w:rsid w:val="005735DC"/>
    <w:rsid w:val="00574D89"/>
    <w:rsid w:val="0057725C"/>
    <w:rsid w:val="005773A8"/>
    <w:rsid w:val="0058022F"/>
    <w:rsid w:val="00580BB5"/>
    <w:rsid w:val="00580F28"/>
    <w:rsid w:val="00581114"/>
    <w:rsid w:val="005829CC"/>
    <w:rsid w:val="005831E9"/>
    <w:rsid w:val="00584B59"/>
    <w:rsid w:val="00584EE2"/>
    <w:rsid w:val="00585AED"/>
    <w:rsid w:val="00585E6A"/>
    <w:rsid w:val="00590F13"/>
    <w:rsid w:val="00590F82"/>
    <w:rsid w:val="005913F6"/>
    <w:rsid w:val="00592CD4"/>
    <w:rsid w:val="005938A3"/>
    <w:rsid w:val="005938F7"/>
    <w:rsid w:val="005A170B"/>
    <w:rsid w:val="005A3C11"/>
    <w:rsid w:val="005A4376"/>
    <w:rsid w:val="005A58DA"/>
    <w:rsid w:val="005A5F8D"/>
    <w:rsid w:val="005A79B7"/>
    <w:rsid w:val="005B0729"/>
    <w:rsid w:val="005B0905"/>
    <w:rsid w:val="005B0BC3"/>
    <w:rsid w:val="005B1946"/>
    <w:rsid w:val="005B2EFF"/>
    <w:rsid w:val="005B3125"/>
    <w:rsid w:val="005B3D83"/>
    <w:rsid w:val="005B406E"/>
    <w:rsid w:val="005B5050"/>
    <w:rsid w:val="005B5469"/>
    <w:rsid w:val="005B5BF9"/>
    <w:rsid w:val="005B7044"/>
    <w:rsid w:val="005C0C19"/>
    <w:rsid w:val="005C19E6"/>
    <w:rsid w:val="005C2485"/>
    <w:rsid w:val="005C421C"/>
    <w:rsid w:val="005C4E94"/>
    <w:rsid w:val="005C5086"/>
    <w:rsid w:val="005C52B6"/>
    <w:rsid w:val="005C5629"/>
    <w:rsid w:val="005C5AC4"/>
    <w:rsid w:val="005D025A"/>
    <w:rsid w:val="005D2C2A"/>
    <w:rsid w:val="005D4A8A"/>
    <w:rsid w:val="005D4F76"/>
    <w:rsid w:val="005D5099"/>
    <w:rsid w:val="005D6569"/>
    <w:rsid w:val="005D7276"/>
    <w:rsid w:val="005E08D5"/>
    <w:rsid w:val="005E0A8B"/>
    <w:rsid w:val="005E1126"/>
    <w:rsid w:val="005E196F"/>
    <w:rsid w:val="005E34A0"/>
    <w:rsid w:val="005E3756"/>
    <w:rsid w:val="005E3A26"/>
    <w:rsid w:val="005E4E56"/>
    <w:rsid w:val="005F0CAF"/>
    <w:rsid w:val="005F0E83"/>
    <w:rsid w:val="005F12F6"/>
    <w:rsid w:val="005F309D"/>
    <w:rsid w:val="005F60C0"/>
    <w:rsid w:val="00600CB5"/>
    <w:rsid w:val="00601799"/>
    <w:rsid w:val="006018D8"/>
    <w:rsid w:val="00601B86"/>
    <w:rsid w:val="00602249"/>
    <w:rsid w:val="00602D6E"/>
    <w:rsid w:val="006034AC"/>
    <w:rsid w:val="00605F59"/>
    <w:rsid w:val="00606AD1"/>
    <w:rsid w:val="006100CA"/>
    <w:rsid w:val="006102B4"/>
    <w:rsid w:val="00610E10"/>
    <w:rsid w:val="00611719"/>
    <w:rsid w:val="00611B9B"/>
    <w:rsid w:val="00613E69"/>
    <w:rsid w:val="00614B0F"/>
    <w:rsid w:val="00616CBF"/>
    <w:rsid w:val="006202E0"/>
    <w:rsid w:val="00622191"/>
    <w:rsid w:val="00624CB5"/>
    <w:rsid w:val="00624E44"/>
    <w:rsid w:val="006251E1"/>
    <w:rsid w:val="006252E1"/>
    <w:rsid w:val="00627D02"/>
    <w:rsid w:val="00630160"/>
    <w:rsid w:val="006315B9"/>
    <w:rsid w:val="006334E1"/>
    <w:rsid w:val="00633961"/>
    <w:rsid w:val="006343A0"/>
    <w:rsid w:val="00634A26"/>
    <w:rsid w:val="00640613"/>
    <w:rsid w:val="00642D7E"/>
    <w:rsid w:val="00642E90"/>
    <w:rsid w:val="006448C6"/>
    <w:rsid w:val="006457DE"/>
    <w:rsid w:val="006471C7"/>
    <w:rsid w:val="00650315"/>
    <w:rsid w:val="00650D75"/>
    <w:rsid w:val="00652374"/>
    <w:rsid w:val="0065373D"/>
    <w:rsid w:val="006558D4"/>
    <w:rsid w:val="00656EBD"/>
    <w:rsid w:val="00657DC6"/>
    <w:rsid w:val="0066068C"/>
    <w:rsid w:val="006630E8"/>
    <w:rsid w:val="006637DC"/>
    <w:rsid w:val="00670F41"/>
    <w:rsid w:val="006714F6"/>
    <w:rsid w:val="006717E7"/>
    <w:rsid w:val="006720D4"/>
    <w:rsid w:val="00672672"/>
    <w:rsid w:val="00674FD2"/>
    <w:rsid w:val="006776BF"/>
    <w:rsid w:val="00681FF9"/>
    <w:rsid w:val="0068295C"/>
    <w:rsid w:val="006850EF"/>
    <w:rsid w:val="00685685"/>
    <w:rsid w:val="00686887"/>
    <w:rsid w:val="00686A5E"/>
    <w:rsid w:val="006904E0"/>
    <w:rsid w:val="00690B97"/>
    <w:rsid w:val="00692583"/>
    <w:rsid w:val="00693FBA"/>
    <w:rsid w:val="0069423D"/>
    <w:rsid w:val="00694A38"/>
    <w:rsid w:val="006971B6"/>
    <w:rsid w:val="00697C4A"/>
    <w:rsid w:val="006A0350"/>
    <w:rsid w:val="006A13B9"/>
    <w:rsid w:val="006A180D"/>
    <w:rsid w:val="006A259F"/>
    <w:rsid w:val="006A3A09"/>
    <w:rsid w:val="006A4E77"/>
    <w:rsid w:val="006A581D"/>
    <w:rsid w:val="006A5F75"/>
    <w:rsid w:val="006A6956"/>
    <w:rsid w:val="006B17F0"/>
    <w:rsid w:val="006B5038"/>
    <w:rsid w:val="006B54EE"/>
    <w:rsid w:val="006B55DA"/>
    <w:rsid w:val="006B5602"/>
    <w:rsid w:val="006B642B"/>
    <w:rsid w:val="006B6564"/>
    <w:rsid w:val="006C0E06"/>
    <w:rsid w:val="006C7AE9"/>
    <w:rsid w:val="006D2711"/>
    <w:rsid w:val="006D28D0"/>
    <w:rsid w:val="006D4966"/>
    <w:rsid w:val="006D4E74"/>
    <w:rsid w:val="006D5E60"/>
    <w:rsid w:val="006D62EF"/>
    <w:rsid w:val="006D6626"/>
    <w:rsid w:val="006D7AC9"/>
    <w:rsid w:val="006E08F9"/>
    <w:rsid w:val="006E0A67"/>
    <w:rsid w:val="006E269E"/>
    <w:rsid w:val="006E384C"/>
    <w:rsid w:val="006E3903"/>
    <w:rsid w:val="006E4055"/>
    <w:rsid w:val="006E463B"/>
    <w:rsid w:val="006E4D74"/>
    <w:rsid w:val="006E50F3"/>
    <w:rsid w:val="006E5C99"/>
    <w:rsid w:val="006E5EA4"/>
    <w:rsid w:val="006F0A0E"/>
    <w:rsid w:val="006F14D9"/>
    <w:rsid w:val="006F2AFB"/>
    <w:rsid w:val="006F3407"/>
    <w:rsid w:val="006F57F0"/>
    <w:rsid w:val="006F7D8A"/>
    <w:rsid w:val="007013C0"/>
    <w:rsid w:val="00702F63"/>
    <w:rsid w:val="0070300E"/>
    <w:rsid w:val="00704C07"/>
    <w:rsid w:val="00705D06"/>
    <w:rsid w:val="00705D0D"/>
    <w:rsid w:val="00705DE0"/>
    <w:rsid w:val="00707BE2"/>
    <w:rsid w:val="00710C0C"/>
    <w:rsid w:val="00711B1C"/>
    <w:rsid w:val="00712A80"/>
    <w:rsid w:val="00713A78"/>
    <w:rsid w:val="0071570A"/>
    <w:rsid w:val="00716265"/>
    <w:rsid w:val="00717C52"/>
    <w:rsid w:val="0072016B"/>
    <w:rsid w:val="0072020C"/>
    <w:rsid w:val="00721B52"/>
    <w:rsid w:val="007229F1"/>
    <w:rsid w:val="00722E9F"/>
    <w:rsid w:val="00722EF1"/>
    <w:rsid w:val="0072462D"/>
    <w:rsid w:val="00724DDB"/>
    <w:rsid w:val="00725BA2"/>
    <w:rsid w:val="007262CF"/>
    <w:rsid w:val="00726AE4"/>
    <w:rsid w:val="00726D73"/>
    <w:rsid w:val="0073053C"/>
    <w:rsid w:val="00731210"/>
    <w:rsid w:val="007322D7"/>
    <w:rsid w:val="00733A03"/>
    <w:rsid w:val="007341BA"/>
    <w:rsid w:val="00734524"/>
    <w:rsid w:val="0073602C"/>
    <w:rsid w:val="007369C4"/>
    <w:rsid w:val="00736BC0"/>
    <w:rsid w:val="00740A53"/>
    <w:rsid w:val="00742C22"/>
    <w:rsid w:val="00742D4B"/>
    <w:rsid w:val="0074401B"/>
    <w:rsid w:val="00746831"/>
    <w:rsid w:val="00746B93"/>
    <w:rsid w:val="00746D94"/>
    <w:rsid w:val="00751BB7"/>
    <w:rsid w:val="00753451"/>
    <w:rsid w:val="00753973"/>
    <w:rsid w:val="00760CEA"/>
    <w:rsid w:val="00763F07"/>
    <w:rsid w:val="00764743"/>
    <w:rsid w:val="00766449"/>
    <w:rsid w:val="007675C6"/>
    <w:rsid w:val="007677E8"/>
    <w:rsid w:val="00770358"/>
    <w:rsid w:val="00772A7A"/>
    <w:rsid w:val="0077392F"/>
    <w:rsid w:val="00773D37"/>
    <w:rsid w:val="00773F0B"/>
    <w:rsid w:val="00776B65"/>
    <w:rsid w:val="007775DD"/>
    <w:rsid w:val="00780BFA"/>
    <w:rsid w:val="00781035"/>
    <w:rsid w:val="0078257B"/>
    <w:rsid w:val="00782A38"/>
    <w:rsid w:val="00783671"/>
    <w:rsid w:val="00783D1A"/>
    <w:rsid w:val="007840B7"/>
    <w:rsid w:val="0078470D"/>
    <w:rsid w:val="007852E6"/>
    <w:rsid w:val="00787790"/>
    <w:rsid w:val="0079046C"/>
    <w:rsid w:val="0079210B"/>
    <w:rsid w:val="0079249B"/>
    <w:rsid w:val="00792BFA"/>
    <w:rsid w:val="00792CE4"/>
    <w:rsid w:val="0079313D"/>
    <w:rsid w:val="0079388D"/>
    <w:rsid w:val="007938BE"/>
    <w:rsid w:val="00794B75"/>
    <w:rsid w:val="007959F4"/>
    <w:rsid w:val="00795C77"/>
    <w:rsid w:val="00796956"/>
    <w:rsid w:val="007A26B7"/>
    <w:rsid w:val="007A770D"/>
    <w:rsid w:val="007B06E1"/>
    <w:rsid w:val="007B22D0"/>
    <w:rsid w:val="007B371C"/>
    <w:rsid w:val="007B3C2F"/>
    <w:rsid w:val="007B4440"/>
    <w:rsid w:val="007B4B98"/>
    <w:rsid w:val="007B576B"/>
    <w:rsid w:val="007B7179"/>
    <w:rsid w:val="007C065F"/>
    <w:rsid w:val="007C3D98"/>
    <w:rsid w:val="007C5721"/>
    <w:rsid w:val="007C76E2"/>
    <w:rsid w:val="007D03FB"/>
    <w:rsid w:val="007D08EF"/>
    <w:rsid w:val="007D327F"/>
    <w:rsid w:val="007D361A"/>
    <w:rsid w:val="007D3FEA"/>
    <w:rsid w:val="007D4A1F"/>
    <w:rsid w:val="007D4A79"/>
    <w:rsid w:val="007D6180"/>
    <w:rsid w:val="007D77F6"/>
    <w:rsid w:val="007D7C6F"/>
    <w:rsid w:val="007E0B3F"/>
    <w:rsid w:val="007E2562"/>
    <w:rsid w:val="007E2606"/>
    <w:rsid w:val="007E2A22"/>
    <w:rsid w:val="007E4B79"/>
    <w:rsid w:val="007E4F6B"/>
    <w:rsid w:val="007E5EAC"/>
    <w:rsid w:val="007E6E55"/>
    <w:rsid w:val="007E7889"/>
    <w:rsid w:val="007F05B0"/>
    <w:rsid w:val="007F097C"/>
    <w:rsid w:val="007F176B"/>
    <w:rsid w:val="007F191E"/>
    <w:rsid w:val="007F359E"/>
    <w:rsid w:val="007F3941"/>
    <w:rsid w:val="007F48AC"/>
    <w:rsid w:val="007F48F4"/>
    <w:rsid w:val="007F51D2"/>
    <w:rsid w:val="007F69F1"/>
    <w:rsid w:val="007F6B92"/>
    <w:rsid w:val="007F6C59"/>
    <w:rsid w:val="007F72E5"/>
    <w:rsid w:val="00800AD0"/>
    <w:rsid w:val="00802714"/>
    <w:rsid w:val="00802E4A"/>
    <w:rsid w:val="00804495"/>
    <w:rsid w:val="00804B86"/>
    <w:rsid w:val="00807124"/>
    <w:rsid w:val="0081068E"/>
    <w:rsid w:val="00811A2C"/>
    <w:rsid w:val="00813D97"/>
    <w:rsid w:val="008144D4"/>
    <w:rsid w:val="008153CC"/>
    <w:rsid w:val="00816529"/>
    <w:rsid w:val="008168B1"/>
    <w:rsid w:val="00820590"/>
    <w:rsid w:val="00823C93"/>
    <w:rsid w:val="00823CC8"/>
    <w:rsid w:val="00823F81"/>
    <w:rsid w:val="0082514E"/>
    <w:rsid w:val="008261BE"/>
    <w:rsid w:val="0082710F"/>
    <w:rsid w:val="008275F1"/>
    <w:rsid w:val="008279E1"/>
    <w:rsid w:val="00832228"/>
    <w:rsid w:val="00833CA3"/>
    <w:rsid w:val="00834202"/>
    <w:rsid w:val="008342C6"/>
    <w:rsid w:val="00842B7A"/>
    <w:rsid w:val="008446FE"/>
    <w:rsid w:val="00845C3B"/>
    <w:rsid w:val="00845D44"/>
    <w:rsid w:val="00847E39"/>
    <w:rsid w:val="008503C7"/>
    <w:rsid w:val="00851559"/>
    <w:rsid w:val="00854099"/>
    <w:rsid w:val="008548A8"/>
    <w:rsid w:val="00863BC2"/>
    <w:rsid w:val="00865A9D"/>
    <w:rsid w:val="00866B94"/>
    <w:rsid w:val="008671AD"/>
    <w:rsid w:val="00867690"/>
    <w:rsid w:val="00870BEF"/>
    <w:rsid w:val="00871154"/>
    <w:rsid w:val="00874F22"/>
    <w:rsid w:val="008754C1"/>
    <w:rsid w:val="00875B79"/>
    <w:rsid w:val="00876D22"/>
    <w:rsid w:val="00877967"/>
    <w:rsid w:val="008808E1"/>
    <w:rsid w:val="00881C81"/>
    <w:rsid w:val="00882818"/>
    <w:rsid w:val="00882AD1"/>
    <w:rsid w:val="008831DB"/>
    <w:rsid w:val="008849E3"/>
    <w:rsid w:val="0088547A"/>
    <w:rsid w:val="00886C27"/>
    <w:rsid w:val="00887621"/>
    <w:rsid w:val="00893BA7"/>
    <w:rsid w:val="00895AD8"/>
    <w:rsid w:val="00896820"/>
    <w:rsid w:val="008A1302"/>
    <w:rsid w:val="008A165D"/>
    <w:rsid w:val="008A1A63"/>
    <w:rsid w:val="008A281B"/>
    <w:rsid w:val="008A489A"/>
    <w:rsid w:val="008A56A8"/>
    <w:rsid w:val="008A6CE2"/>
    <w:rsid w:val="008A7B40"/>
    <w:rsid w:val="008B1EFC"/>
    <w:rsid w:val="008B2C82"/>
    <w:rsid w:val="008B2F34"/>
    <w:rsid w:val="008B5DD3"/>
    <w:rsid w:val="008B5E2E"/>
    <w:rsid w:val="008B6281"/>
    <w:rsid w:val="008C062D"/>
    <w:rsid w:val="008C2459"/>
    <w:rsid w:val="008C28F5"/>
    <w:rsid w:val="008C6913"/>
    <w:rsid w:val="008C692A"/>
    <w:rsid w:val="008D14EB"/>
    <w:rsid w:val="008D1B96"/>
    <w:rsid w:val="008D6289"/>
    <w:rsid w:val="008D7D33"/>
    <w:rsid w:val="008E0EE3"/>
    <w:rsid w:val="008E2628"/>
    <w:rsid w:val="008E29C9"/>
    <w:rsid w:val="008E6A21"/>
    <w:rsid w:val="008E6B43"/>
    <w:rsid w:val="008F03B0"/>
    <w:rsid w:val="008F104C"/>
    <w:rsid w:val="008F18B6"/>
    <w:rsid w:val="008F1944"/>
    <w:rsid w:val="008F27F1"/>
    <w:rsid w:val="008F491C"/>
    <w:rsid w:val="008F5445"/>
    <w:rsid w:val="008F5A63"/>
    <w:rsid w:val="008F6752"/>
    <w:rsid w:val="008F762D"/>
    <w:rsid w:val="00902F5D"/>
    <w:rsid w:val="00904DD4"/>
    <w:rsid w:val="00904E65"/>
    <w:rsid w:val="00907752"/>
    <w:rsid w:val="009106F2"/>
    <w:rsid w:val="00910A46"/>
    <w:rsid w:val="00911D1C"/>
    <w:rsid w:val="00913009"/>
    <w:rsid w:val="00913806"/>
    <w:rsid w:val="00915811"/>
    <w:rsid w:val="00916280"/>
    <w:rsid w:val="00916D29"/>
    <w:rsid w:val="00920372"/>
    <w:rsid w:val="00920534"/>
    <w:rsid w:val="00921A12"/>
    <w:rsid w:val="00925F34"/>
    <w:rsid w:val="00932479"/>
    <w:rsid w:val="00932759"/>
    <w:rsid w:val="00935B16"/>
    <w:rsid w:val="00937D4D"/>
    <w:rsid w:val="0094348A"/>
    <w:rsid w:val="00944C1B"/>
    <w:rsid w:val="00945B3B"/>
    <w:rsid w:val="00947008"/>
    <w:rsid w:val="00947C7B"/>
    <w:rsid w:val="0095160A"/>
    <w:rsid w:val="00952479"/>
    <w:rsid w:val="009544EE"/>
    <w:rsid w:val="00954747"/>
    <w:rsid w:val="009548DE"/>
    <w:rsid w:val="00956BCF"/>
    <w:rsid w:val="00956F5C"/>
    <w:rsid w:val="009575C8"/>
    <w:rsid w:val="0096151E"/>
    <w:rsid w:val="00962046"/>
    <w:rsid w:val="00964256"/>
    <w:rsid w:val="00964BA4"/>
    <w:rsid w:val="00965FF6"/>
    <w:rsid w:val="00966560"/>
    <w:rsid w:val="00970790"/>
    <w:rsid w:val="00970F75"/>
    <w:rsid w:val="00971532"/>
    <w:rsid w:val="00971E7A"/>
    <w:rsid w:val="0097206A"/>
    <w:rsid w:val="0097206E"/>
    <w:rsid w:val="00972448"/>
    <w:rsid w:val="0097410F"/>
    <w:rsid w:val="009741DF"/>
    <w:rsid w:val="00975298"/>
    <w:rsid w:val="00975760"/>
    <w:rsid w:val="009759A2"/>
    <w:rsid w:val="00975B89"/>
    <w:rsid w:val="00980952"/>
    <w:rsid w:val="00980E2D"/>
    <w:rsid w:val="00980EC6"/>
    <w:rsid w:val="00981152"/>
    <w:rsid w:val="00981541"/>
    <w:rsid w:val="009820C9"/>
    <w:rsid w:val="009831FD"/>
    <w:rsid w:val="009863AB"/>
    <w:rsid w:val="00987E8A"/>
    <w:rsid w:val="00990841"/>
    <w:rsid w:val="009926D4"/>
    <w:rsid w:val="00992CDB"/>
    <w:rsid w:val="009933C2"/>
    <w:rsid w:val="00993C02"/>
    <w:rsid w:val="00993E5D"/>
    <w:rsid w:val="009949A7"/>
    <w:rsid w:val="00994ABD"/>
    <w:rsid w:val="00997086"/>
    <w:rsid w:val="00997448"/>
    <w:rsid w:val="009A08B0"/>
    <w:rsid w:val="009A296C"/>
    <w:rsid w:val="009A4814"/>
    <w:rsid w:val="009A4AFF"/>
    <w:rsid w:val="009A5F00"/>
    <w:rsid w:val="009B094E"/>
    <w:rsid w:val="009B0CBD"/>
    <w:rsid w:val="009B3307"/>
    <w:rsid w:val="009B422C"/>
    <w:rsid w:val="009B61FD"/>
    <w:rsid w:val="009B7311"/>
    <w:rsid w:val="009B78E9"/>
    <w:rsid w:val="009C190B"/>
    <w:rsid w:val="009C2C03"/>
    <w:rsid w:val="009C305E"/>
    <w:rsid w:val="009C5DDC"/>
    <w:rsid w:val="009C6C89"/>
    <w:rsid w:val="009D101B"/>
    <w:rsid w:val="009D1067"/>
    <w:rsid w:val="009D158E"/>
    <w:rsid w:val="009D442E"/>
    <w:rsid w:val="009D637E"/>
    <w:rsid w:val="009D6640"/>
    <w:rsid w:val="009D7F3E"/>
    <w:rsid w:val="009E1023"/>
    <w:rsid w:val="009E14C7"/>
    <w:rsid w:val="009E1EC3"/>
    <w:rsid w:val="009E2162"/>
    <w:rsid w:val="009E341D"/>
    <w:rsid w:val="009E42C5"/>
    <w:rsid w:val="009E73C8"/>
    <w:rsid w:val="009F15B7"/>
    <w:rsid w:val="009F1C63"/>
    <w:rsid w:val="009F65FC"/>
    <w:rsid w:val="00A008FC"/>
    <w:rsid w:val="00A00F44"/>
    <w:rsid w:val="00A011A8"/>
    <w:rsid w:val="00A0235F"/>
    <w:rsid w:val="00A02F12"/>
    <w:rsid w:val="00A03010"/>
    <w:rsid w:val="00A03C8B"/>
    <w:rsid w:val="00A05A44"/>
    <w:rsid w:val="00A05D56"/>
    <w:rsid w:val="00A06CC1"/>
    <w:rsid w:val="00A06F71"/>
    <w:rsid w:val="00A11120"/>
    <w:rsid w:val="00A13A6B"/>
    <w:rsid w:val="00A15F7C"/>
    <w:rsid w:val="00A17180"/>
    <w:rsid w:val="00A17DB2"/>
    <w:rsid w:val="00A2047D"/>
    <w:rsid w:val="00A204CD"/>
    <w:rsid w:val="00A20EDD"/>
    <w:rsid w:val="00A2142F"/>
    <w:rsid w:val="00A2153D"/>
    <w:rsid w:val="00A21545"/>
    <w:rsid w:val="00A24D6D"/>
    <w:rsid w:val="00A25AFF"/>
    <w:rsid w:val="00A274D4"/>
    <w:rsid w:val="00A27C22"/>
    <w:rsid w:val="00A32098"/>
    <w:rsid w:val="00A35D6E"/>
    <w:rsid w:val="00A36BDC"/>
    <w:rsid w:val="00A36DB0"/>
    <w:rsid w:val="00A37EDD"/>
    <w:rsid w:val="00A400B4"/>
    <w:rsid w:val="00A42164"/>
    <w:rsid w:val="00A434AD"/>
    <w:rsid w:val="00A43661"/>
    <w:rsid w:val="00A43E0D"/>
    <w:rsid w:val="00A454D9"/>
    <w:rsid w:val="00A457C5"/>
    <w:rsid w:val="00A46A3F"/>
    <w:rsid w:val="00A47403"/>
    <w:rsid w:val="00A50596"/>
    <w:rsid w:val="00A506AC"/>
    <w:rsid w:val="00A514BB"/>
    <w:rsid w:val="00A517E3"/>
    <w:rsid w:val="00A51BF4"/>
    <w:rsid w:val="00A52521"/>
    <w:rsid w:val="00A52A35"/>
    <w:rsid w:val="00A54DF4"/>
    <w:rsid w:val="00A55624"/>
    <w:rsid w:val="00A55782"/>
    <w:rsid w:val="00A6035D"/>
    <w:rsid w:val="00A60F2D"/>
    <w:rsid w:val="00A60FEA"/>
    <w:rsid w:val="00A6111E"/>
    <w:rsid w:val="00A613EF"/>
    <w:rsid w:val="00A61D3A"/>
    <w:rsid w:val="00A624DF"/>
    <w:rsid w:val="00A63038"/>
    <w:rsid w:val="00A715F4"/>
    <w:rsid w:val="00A73B9E"/>
    <w:rsid w:val="00A75C2F"/>
    <w:rsid w:val="00A76C64"/>
    <w:rsid w:val="00A800C7"/>
    <w:rsid w:val="00A8181F"/>
    <w:rsid w:val="00A85DBF"/>
    <w:rsid w:val="00A86C77"/>
    <w:rsid w:val="00A86E62"/>
    <w:rsid w:val="00A873E9"/>
    <w:rsid w:val="00A8759D"/>
    <w:rsid w:val="00A904CB"/>
    <w:rsid w:val="00A9052B"/>
    <w:rsid w:val="00A91D61"/>
    <w:rsid w:val="00A92A6F"/>
    <w:rsid w:val="00A92B2F"/>
    <w:rsid w:val="00A94456"/>
    <w:rsid w:val="00A94A18"/>
    <w:rsid w:val="00A94BF7"/>
    <w:rsid w:val="00A9668D"/>
    <w:rsid w:val="00A96BBD"/>
    <w:rsid w:val="00A96C6D"/>
    <w:rsid w:val="00AA1A96"/>
    <w:rsid w:val="00AA2E3C"/>
    <w:rsid w:val="00AA37C3"/>
    <w:rsid w:val="00AA4AF2"/>
    <w:rsid w:val="00AA52A4"/>
    <w:rsid w:val="00AA52C5"/>
    <w:rsid w:val="00AA5961"/>
    <w:rsid w:val="00AA6BF4"/>
    <w:rsid w:val="00AA6F97"/>
    <w:rsid w:val="00AA7735"/>
    <w:rsid w:val="00AB057B"/>
    <w:rsid w:val="00AB06D0"/>
    <w:rsid w:val="00AB1845"/>
    <w:rsid w:val="00AB2184"/>
    <w:rsid w:val="00AB26EA"/>
    <w:rsid w:val="00AB2856"/>
    <w:rsid w:val="00AB386F"/>
    <w:rsid w:val="00AB3D03"/>
    <w:rsid w:val="00AB4DC1"/>
    <w:rsid w:val="00AB5E6D"/>
    <w:rsid w:val="00AB7025"/>
    <w:rsid w:val="00AC0082"/>
    <w:rsid w:val="00AC0146"/>
    <w:rsid w:val="00AC0236"/>
    <w:rsid w:val="00AC0426"/>
    <w:rsid w:val="00AC0828"/>
    <w:rsid w:val="00AC0EA6"/>
    <w:rsid w:val="00AC0ED1"/>
    <w:rsid w:val="00AC1FA0"/>
    <w:rsid w:val="00AC403E"/>
    <w:rsid w:val="00AC4D87"/>
    <w:rsid w:val="00AC4F19"/>
    <w:rsid w:val="00AC5B4C"/>
    <w:rsid w:val="00AC6157"/>
    <w:rsid w:val="00AC7180"/>
    <w:rsid w:val="00AC729E"/>
    <w:rsid w:val="00AD046B"/>
    <w:rsid w:val="00AD0537"/>
    <w:rsid w:val="00AD0539"/>
    <w:rsid w:val="00AD0E6F"/>
    <w:rsid w:val="00AD16B1"/>
    <w:rsid w:val="00AD1B04"/>
    <w:rsid w:val="00AD27C3"/>
    <w:rsid w:val="00AD28AF"/>
    <w:rsid w:val="00AD3937"/>
    <w:rsid w:val="00AD3A91"/>
    <w:rsid w:val="00AD5B4F"/>
    <w:rsid w:val="00AD6273"/>
    <w:rsid w:val="00AD7420"/>
    <w:rsid w:val="00AE03B5"/>
    <w:rsid w:val="00AE0B8D"/>
    <w:rsid w:val="00AE1A8B"/>
    <w:rsid w:val="00AE65DE"/>
    <w:rsid w:val="00AE75AE"/>
    <w:rsid w:val="00AF1915"/>
    <w:rsid w:val="00AF2D15"/>
    <w:rsid w:val="00AF5E0E"/>
    <w:rsid w:val="00AF5ED0"/>
    <w:rsid w:val="00B01B11"/>
    <w:rsid w:val="00B01CA1"/>
    <w:rsid w:val="00B01CCF"/>
    <w:rsid w:val="00B03735"/>
    <w:rsid w:val="00B042A4"/>
    <w:rsid w:val="00B07D16"/>
    <w:rsid w:val="00B1344B"/>
    <w:rsid w:val="00B14D69"/>
    <w:rsid w:val="00B14DA4"/>
    <w:rsid w:val="00B15437"/>
    <w:rsid w:val="00B1639C"/>
    <w:rsid w:val="00B17B5D"/>
    <w:rsid w:val="00B17DF8"/>
    <w:rsid w:val="00B20FC6"/>
    <w:rsid w:val="00B247A8"/>
    <w:rsid w:val="00B24827"/>
    <w:rsid w:val="00B24B08"/>
    <w:rsid w:val="00B26A8D"/>
    <w:rsid w:val="00B274D1"/>
    <w:rsid w:val="00B31C8F"/>
    <w:rsid w:val="00B32711"/>
    <w:rsid w:val="00B3281D"/>
    <w:rsid w:val="00B33124"/>
    <w:rsid w:val="00B33748"/>
    <w:rsid w:val="00B33749"/>
    <w:rsid w:val="00B34EC8"/>
    <w:rsid w:val="00B3574B"/>
    <w:rsid w:val="00B41909"/>
    <w:rsid w:val="00B42525"/>
    <w:rsid w:val="00B439C9"/>
    <w:rsid w:val="00B43A69"/>
    <w:rsid w:val="00B45B80"/>
    <w:rsid w:val="00B45CEB"/>
    <w:rsid w:val="00B465DC"/>
    <w:rsid w:val="00B4776A"/>
    <w:rsid w:val="00B510CB"/>
    <w:rsid w:val="00B51506"/>
    <w:rsid w:val="00B51A84"/>
    <w:rsid w:val="00B53358"/>
    <w:rsid w:val="00B55008"/>
    <w:rsid w:val="00B56CA3"/>
    <w:rsid w:val="00B606AB"/>
    <w:rsid w:val="00B60BFF"/>
    <w:rsid w:val="00B6434F"/>
    <w:rsid w:val="00B71137"/>
    <w:rsid w:val="00B7440A"/>
    <w:rsid w:val="00B7593D"/>
    <w:rsid w:val="00B76A5C"/>
    <w:rsid w:val="00B7702D"/>
    <w:rsid w:val="00B772A0"/>
    <w:rsid w:val="00B80557"/>
    <w:rsid w:val="00B805D1"/>
    <w:rsid w:val="00B81333"/>
    <w:rsid w:val="00B8329E"/>
    <w:rsid w:val="00B84318"/>
    <w:rsid w:val="00B84A5F"/>
    <w:rsid w:val="00B919C5"/>
    <w:rsid w:val="00B93031"/>
    <w:rsid w:val="00B970A0"/>
    <w:rsid w:val="00BA0B63"/>
    <w:rsid w:val="00BA0D77"/>
    <w:rsid w:val="00BA2207"/>
    <w:rsid w:val="00BA40F0"/>
    <w:rsid w:val="00BA465B"/>
    <w:rsid w:val="00BA52AE"/>
    <w:rsid w:val="00BA5B9B"/>
    <w:rsid w:val="00BA5E34"/>
    <w:rsid w:val="00BA699C"/>
    <w:rsid w:val="00BB0D72"/>
    <w:rsid w:val="00BB0E27"/>
    <w:rsid w:val="00BB1B11"/>
    <w:rsid w:val="00BB2222"/>
    <w:rsid w:val="00BB2373"/>
    <w:rsid w:val="00BB249B"/>
    <w:rsid w:val="00BB2BFC"/>
    <w:rsid w:val="00BB4836"/>
    <w:rsid w:val="00BB48F4"/>
    <w:rsid w:val="00BB5CE6"/>
    <w:rsid w:val="00BB6750"/>
    <w:rsid w:val="00BB6759"/>
    <w:rsid w:val="00BC17ED"/>
    <w:rsid w:val="00BC25F1"/>
    <w:rsid w:val="00BC2668"/>
    <w:rsid w:val="00BC39C2"/>
    <w:rsid w:val="00BD0954"/>
    <w:rsid w:val="00BD0F2C"/>
    <w:rsid w:val="00BD1D20"/>
    <w:rsid w:val="00BD1FD9"/>
    <w:rsid w:val="00BD41F8"/>
    <w:rsid w:val="00BD5286"/>
    <w:rsid w:val="00BD5650"/>
    <w:rsid w:val="00BE16C5"/>
    <w:rsid w:val="00BE2941"/>
    <w:rsid w:val="00BE3696"/>
    <w:rsid w:val="00BE3FFA"/>
    <w:rsid w:val="00BE44E2"/>
    <w:rsid w:val="00BE4C57"/>
    <w:rsid w:val="00BE4E05"/>
    <w:rsid w:val="00BE4EE5"/>
    <w:rsid w:val="00BE6E06"/>
    <w:rsid w:val="00BE766D"/>
    <w:rsid w:val="00BF5552"/>
    <w:rsid w:val="00BF5B30"/>
    <w:rsid w:val="00BF6219"/>
    <w:rsid w:val="00BF6737"/>
    <w:rsid w:val="00C02F1C"/>
    <w:rsid w:val="00C03317"/>
    <w:rsid w:val="00C03393"/>
    <w:rsid w:val="00C04BE2"/>
    <w:rsid w:val="00C05082"/>
    <w:rsid w:val="00C05E27"/>
    <w:rsid w:val="00C116CF"/>
    <w:rsid w:val="00C1173C"/>
    <w:rsid w:val="00C12720"/>
    <w:rsid w:val="00C14877"/>
    <w:rsid w:val="00C14A9A"/>
    <w:rsid w:val="00C1723E"/>
    <w:rsid w:val="00C208FC"/>
    <w:rsid w:val="00C20CA8"/>
    <w:rsid w:val="00C21FFC"/>
    <w:rsid w:val="00C23ADB"/>
    <w:rsid w:val="00C23DFA"/>
    <w:rsid w:val="00C258CA"/>
    <w:rsid w:val="00C25FF7"/>
    <w:rsid w:val="00C27151"/>
    <w:rsid w:val="00C27699"/>
    <w:rsid w:val="00C3168D"/>
    <w:rsid w:val="00C35FBE"/>
    <w:rsid w:val="00C360E3"/>
    <w:rsid w:val="00C378C4"/>
    <w:rsid w:val="00C41BEA"/>
    <w:rsid w:val="00C420DC"/>
    <w:rsid w:val="00C43BF2"/>
    <w:rsid w:val="00C43E29"/>
    <w:rsid w:val="00C443C8"/>
    <w:rsid w:val="00C473A6"/>
    <w:rsid w:val="00C5113D"/>
    <w:rsid w:val="00C511C1"/>
    <w:rsid w:val="00C51D5E"/>
    <w:rsid w:val="00C521F1"/>
    <w:rsid w:val="00C52DF7"/>
    <w:rsid w:val="00C55C4C"/>
    <w:rsid w:val="00C57A30"/>
    <w:rsid w:val="00C609DD"/>
    <w:rsid w:val="00C6103C"/>
    <w:rsid w:val="00C61651"/>
    <w:rsid w:val="00C62582"/>
    <w:rsid w:val="00C627E8"/>
    <w:rsid w:val="00C636A4"/>
    <w:rsid w:val="00C63A12"/>
    <w:rsid w:val="00C67039"/>
    <w:rsid w:val="00C7256D"/>
    <w:rsid w:val="00C739D3"/>
    <w:rsid w:val="00C74E09"/>
    <w:rsid w:val="00C769B0"/>
    <w:rsid w:val="00C77E33"/>
    <w:rsid w:val="00C83576"/>
    <w:rsid w:val="00C85FFB"/>
    <w:rsid w:val="00C8720D"/>
    <w:rsid w:val="00C910E8"/>
    <w:rsid w:val="00C918C6"/>
    <w:rsid w:val="00C92F8C"/>
    <w:rsid w:val="00C93504"/>
    <w:rsid w:val="00C93B63"/>
    <w:rsid w:val="00C93EB3"/>
    <w:rsid w:val="00C94A40"/>
    <w:rsid w:val="00C973A2"/>
    <w:rsid w:val="00CA2CDD"/>
    <w:rsid w:val="00CA2F20"/>
    <w:rsid w:val="00CA34B8"/>
    <w:rsid w:val="00CA3668"/>
    <w:rsid w:val="00CA3C8B"/>
    <w:rsid w:val="00CA72FA"/>
    <w:rsid w:val="00CB2A42"/>
    <w:rsid w:val="00CB6CC7"/>
    <w:rsid w:val="00CB724D"/>
    <w:rsid w:val="00CC08E5"/>
    <w:rsid w:val="00CC270A"/>
    <w:rsid w:val="00CC36AB"/>
    <w:rsid w:val="00CC525D"/>
    <w:rsid w:val="00CC57F8"/>
    <w:rsid w:val="00CC6659"/>
    <w:rsid w:val="00CD0DBF"/>
    <w:rsid w:val="00CD2F8E"/>
    <w:rsid w:val="00CD2FFF"/>
    <w:rsid w:val="00CD359E"/>
    <w:rsid w:val="00CD3BB7"/>
    <w:rsid w:val="00CD5D2C"/>
    <w:rsid w:val="00CD706D"/>
    <w:rsid w:val="00CD7CC5"/>
    <w:rsid w:val="00CE3B86"/>
    <w:rsid w:val="00CE3FC8"/>
    <w:rsid w:val="00CE3FD3"/>
    <w:rsid w:val="00CE4EFA"/>
    <w:rsid w:val="00CE5874"/>
    <w:rsid w:val="00CE79DF"/>
    <w:rsid w:val="00CF0171"/>
    <w:rsid w:val="00CF236F"/>
    <w:rsid w:val="00CF3AC5"/>
    <w:rsid w:val="00CF5B75"/>
    <w:rsid w:val="00CF5F61"/>
    <w:rsid w:val="00CF66ED"/>
    <w:rsid w:val="00CF6FCD"/>
    <w:rsid w:val="00D01CE9"/>
    <w:rsid w:val="00D028FF"/>
    <w:rsid w:val="00D0340F"/>
    <w:rsid w:val="00D04C77"/>
    <w:rsid w:val="00D05583"/>
    <w:rsid w:val="00D059DE"/>
    <w:rsid w:val="00D05C84"/>
    <w:rsid w:val="00D064DD"/>
    <w:rsid w:val="00D105B6"/>
    <w:rsid w:val="00D124EA"/>
    <w:rsid w:val="00D12666"/>
    <w:rsid w:val="00D12790"/>
    <w:rsid w:val="00D13327"/>
    <w:rsid w:val="00D1615C"/>
    <w:rsid w:val="00D173CF"/>
    <w:rsid w:val="00D205FB"/>
    <w:rsid w:val="00D2185B"/>
    <w:rsid w:val="00D2194F"/>
    <w:rsid w:val="00D22D6F"/>
    <w:rsid w:val="00D24D8E"/>
    <w:rsid w:val="00D24E51"/>
    <w:rsid w:val="00D3033E"/>
    <w:rsid w:val="00D3315C"/>
    <w:rsid w:val="00D336C6"/>
    <w:rsid w:val="00D3416A"/>
    <w:rsid w:val="00D3460C"/>
    <w:rsid w:val="00D34642"/>
    <w:rsid w:val="00D362A3"/>
    <w:rsid w:val="00D36A34"/>
    <w:rsid w:val="00D40E36"/>
    <w:rsid w:val="00D415B6"/>
    <w:rsid w:val="00D4184A"/>
    <w:rsid w:val="00D42695"/>
    <w:rsid w:val="00D43E60"/>
    <w:rsid w:val="00D45AEA"/>
    <w:rsid w:val="00D461D4"/>
    <w:rsid w:val="00D46299"/>
    <w:rsid w:val="00D468C6"/>
    <w:rsid w:val="00D473E6"/>
    <w:rsid w:val="00D47637"/>
    <w:rsid w:val="00D47AFF"/>
    <w:rsid w:val="00D47D1F"/>
    <w:rsid w:val="00D509E3"/>
    <w:rsid w:val="00D518E0"/>
    <w:rsid w:val="00D52C07"/>
    <w:rsid w:val="00D5467E"/>
    <w:rsid w:val="00D55430"/>
    <w:rsid w:val="00D57388"/>
    <w:rsid w:val="00D576B3"/>
    <w:rsid w:val="00D577F2"/>
    <w:rsid w:val="00D57DB7"/>
    <w:rsid w:val="00D6109D"/>
    <w:rsid w:val="00D6159F"/>
    <w:rsid w:val="00D632D3"/>
    <w:rsid w:val="00D6332F"/>
    <w:rsid w:val="00D64226"/>
    <w:rsid w:val="00D670B2"/>
    <w:rsid w:val="00D67A2D"/>
    <w:rsid w:val="00D70C23"/>
    <w:rsid w:val="00D71F1F"/>
    <w:rsid w:val="00D73868"/>
    <w:rsid w:val="00D74448"/>
    <w:rsid w:val="00D74DCB"/>
    <w:rsid w:val="00D75B25"/>
    <w:rsid w:val="00D77338"/>
    <w:rsid w:val="00D85F3A"/>
    <w:rsid w:val="00D911DF"/>
    <w:rsid w:val="00D940DE"/>
    <w:rsid w:val="00D94704"/>
    <w:rsid w:val="00D9594F"/>
    <w:rsid w:val="00DA1109"/>
    <w:rsid w:val="00DA1B81"/>
    <w:rsid w:val="00DA255E"/>
    <w:rsid w:val="00DA2AAA"/>
    <w:rsid w:val="00DA4858"/>
    <w:rsid w:val="00DB0B79"/>
    <w:rsid w:val="00DB0EC9"/>
    <w:rsid w:val="00DB0FBB"/>
    <w:rsid w:val="00DB1809"/>
    <w:rsid w:val="00DB193D"/>
    <w:rsid w:val="00DB2053"/>
    <w:rsid w:val="00DB3389"/>
    <w:rsid w:val="00DB3F0C"/>
    <w:rsid w:val="00DB45F0"/>
    <w:rsid w:val="00DB6F7B"/>
    <w:rsid w:val="00DC0266"/>
    <w:rsid w:val="00DC069C"/>
    <w:rsid w:val="00DC21FA"/>
    <w:rsid w:val="00DC2BD5"/>
    <w:rsid w:val="00DC2ED4"/>
    <w:rsid w:val="00DC310A"/>
    <w:rsid w:val="00DC3878"/>
    <w:rsid w:val="00DC48E4"/>
    <w:rsid w:val="00DC5737"/>
    <w:rsid w:val="00DC6376"/>
    <w:rsid w:val="00DD081C"/>
    <w:rsid w:val="00DD26F6"/>
    <w:rsid w:val="00DD6045"/>
    <w:rsid w:val="00DD6A38"/>
    <w:rsid w:val="00DD743B"/>
    <w:rsid w:val="00DD7652"/>
    <w:rsid w:val="00DE00DC"/>
    <w:rsid w:val="00DE29CC"/>
    <w:rsid w:val="00DE3D59"/>
    <w:rsid w:val="00DE4D54"/>
    <w:rsid w:val="00DE6282"/>
    <w:rsid w:val="00DE6FFD"/>
    <w:rsid w:val="00DE7225"/>
    <w:rsid w:val="00DE7635"/>
    <w:rsid w:val="00DE7CA4"/>
    <w:rsid w:val="00DF01DA"/>
    <w:rsid w:val="00DF19B1"/>
    <w:rsid w:val="00DF3564"/>
    <w:rsid w:val="00DF399A"/>
    <w:rsid w:val="00DF4D91"/>
    <w:rsid w:val="00DF6BB5"/>
    <w:rsid w:val="00E02123"/>
    <w:rsid w:val="00E0415C"/>
    <w:rsid w:val="00E059DB"/>
    <w:rsid w:val="00E05E09"/>
    <w:rsid w:val="00E06474"/>
    <w:rsid w:val="00E10636"/>
    <w:rsid w:val="00E1175D"/>
    <w:rsid w:val="00E11F4B"/>
    <w:rsid w:val="00E1241E"/>
    <w:rsid w:val="00E13103"/>
    <w:rsid w:val="00E1382F"/>
    <w:rsid w:val="00E13950"/>
    <w:rsid w:val="00E146E5"/>
    <w:rsid w:val="00E16A71"/>
    <w:rsid w:val="00E1764C"/>
    <w:rsid w:val="00E17820"/>
    <w:rsid w:val="00E17C79"/>
    <w:rsid w:val="00E17CDF"/>
    <w:rsid w:val="00E17F21"/>
    <w:rsid w:val="00E233F6"/>
    <w:rsid w:val="00E2432D"/>
    <w:rsid w:val="00E25C12"/>
    <w:rsid w:val="00E25F8D"/>
    <w:rsid w:val="00E27383"/>
    <w:rsid w:val="00E306F2"/>
    <w:rsid w:val="00E326B5"/>
    <w:rsid w:val="00E33222"/>
    <w:rsid w:val="00E33681"/>
    <w:rsid w:val="00E34148"/>
    <w:rsid w:val="00E34973"/>
    <w:rsid w:val="00E44F94"/>
    <w:rsid w:val="00E456BE"/>
    <w:rsid w:val="00E45BA6"/>
    <w:rsid w:val="00E51533"/>
    <w:rsid w:val="00E53524"/>
    <w:rsid w:val="00E537AB"/>
    <w:rsid w:val="00E5411B"/>
    <w:rsid w:val="00E543B5"/>
    <w:rsid w:val="00E54B18"/>
    <w:rsid w:val="00E55247"/>
    <w:rsid w:val="00E56809"/>
    <w:rsid w:val="00E56A1A"/>
    <w:rsid w:val="00E57C57"/>
    <w:rsid w:val="00E60330"/>
    <w:rsid w:val="00E60863"/>
    <w:rsid w:val="00E61602"/>
    <w:rsid w:val="00E61AAC"/>
    <w:rsid w:val="00E62382"/>
    <w:rsid w:val="00E62504"/>
    <w:rsid w:val="00E6278F"/>
    <w:rsid w:val="00E62DAD"/>
    <w:rsid w:val="00E63E4D"/>
    <w:rsid w:val="00E644A2"/>
    <w:rsid w:val="00E65BE9"/>
    <w:rsid w:val="00E7111B"/>
    <w:rsid w:val="00E72F76"/>
    <w:rsid w:val="00E731B2"/>
    <w:rsid w:val="00E744D6"/>
    <w:rsid w:val="00E74760"/>
    <w:rsid w:val="00E748E7"/>
    <w:rsid w:val="00E77324"/>
    <w:rsid w:val="00E77512"/>
    <w:rsid w:val="00E80A05"/>
    <w:rsid w:val="00E813C9"/>
    <w:rsid w:val="00E81501"/>
    <w:rsid w:val="00E83535"/>
    <w:rsid w:val="00E83B7E"/>
    <w:rsid w:val="00E867E7"/>
    <w:rsid w:val="00E86847"/>
    <w:rsid w:val="00E868DE"/>
    <w:rsid w:val="00E86B0F"/>
    <w:rsid w:val="00E87923"/>
    <w:rsid w:val="00E879DA"/>
    <w:rsid w:val="00E90CE4"/>
    <w:rsid w:val="00E91E65"/>
    <w:rsid w:val="00E94D45"/>
    <w:rsid w:val="00E95480"/>
    <w:rsid w:val="00E95512"/>
    <w:rsid w:val="00E96CED"/>
    <w:rsid w:val="00E97D39"/>
    <w:rsid w:val="00E97E81"/>
    <w:rsid w:val="00EA1A23"/>
    <w:rsid w:val="00EA329F"/>
    <w:rsid w:val="00EA3FB9"/>
    <w:rsid w:val="00EA4588"/>
    <w:rsid w:val="00EA5819"/>
    <w:rsid w:val="00EA64E0"/>
    <w:rsid w:val="00EA77E3"/>
    <w:rsid w:val="00EB18F1"/>
    <w:rsid w:val="00EB1F01"/>
    <w:rsid w:val="00EB2509"/>
    <w:rsid w:val="00EB6013"/>
    <w:rsid w:val="00EC0FC8"/>
    <w:rsid w:val="00EC2CCB"/>
    <w:rsid w:val="00EC321B"/>
    <w:rsid w:val="00EC4413"/>
    <w:rsid w:val="00EC53E7"/>
    <w:rsid w:val="00ED053B"/>
    <w:rsid w:val="00ED40D5"/>
    <w:rsid w:val="00ED498D"/>
    <w:rsid w:val="00ED4A0F"/>
    <w:rsid w:val="00ED54ED"/>
    <w:rsid w:val="00ED5E75"/>
    <w:rsid w:val="00ED6C53"/>
    <w:rsid w:val="00ED7CAE"/>
    <w:rsid w:val="00ED7E24"/>
    <w:rsid w:val="00EE0574"/>
    <w:rsid w:val="00EE1BDA"/>
    <w:rsid w:val="00EE1EE6"/>
    <w:rsid w:val="00EE6A92"/>
    <w:rsid w:val="00EE76DB"/>
    <w:rsid w:val="00EF075C"/>
    <w:rsid w:val="00EF4222"/>
    <w:rsid w:val="00EF43F7"/>
    <w:rsid w:val="00EF472E"/>
    <w:rsid w:val="00EF4CB6"/>
    <w:rsid w:val="00EF539B"/>
    <w:rsid w:val="00EF74DD"/>
    <w:rsid w:val="00F017E6"/>
    <w:rsid w:val="00F03845"/>
    <w:rsid w:val="00F03ECA"/>
    <w:rsid w:val="00F06BB7"/>
    <w:rsid w:val="00F06F30"/>
    <w:rsid w:val="00F10E62"/>
    <w:rsid w:val="00F11734"/>
    <w:rsid w:val="00F12D60"/>
    <w:rsid w:val="00F13BEA"/>
    <w:rsid w:val="00F140FC"/>
    <w:rsid w:val="00F15A64"/>
    <w:rsid w:val="00F162F3"/>
    <w:rsid w:val="00F21217"/>
    <w:rsid w:val="00F22052"/>
    <w:rsid w:val="00F2252C"/>
    <w:rsid w:val="00F238EF"/>
    <w:rsid w:val="00F245F0"/>
    <w:rsid w:val="00F24748"/>
    <w:rsid w:val="00F24B58"/>
    <w:rsid w:val="00F26948"/>
    <w:rsid w:val="00F273C4"/>
    <w:rsid w:val="00F27B2B"/>
    <w:rsid w:val="00F33B04"/>
    <w:rsid w:val="00F34377"/>
    <w:rsid w:val="00F344DD"/>
    <w:rsid w:val="00F34C17"/>
    <w:rsid w:val="00F34E25"/>
    <w:rsid w:val="00F351A1"/>
    <w:rsid w:val="00F37051"/>
    <w:rsid w:val="00F370D4"/>
    <w:rsid w:val="00F4050C"/>
    <w:rsid w:val="00F40D93"/>
    <w:rsid w:val="00F4513C"/>
    <w:rsid w:val="00F46B72"/>
    <w:rsid w:val="00F46ED1"/>
    <w:rsid w:val="00F47A41"/>
    <w:rsid w:val="00F47A93"/>
    <w:rsid w:val="00F50165"/>
    <w:rsid w:val="00F51066"/>
    <w:rsid w:val="00F529D4"/>
    <w:rsid w:val="00F52CCE"/>
    <w:rsid w:val="00F5464E"/>
    <w:rsid w:val="00F57687"/>
    <w:rsid w:val="00F60EC1"/>
    <w:rsid w:val="00F60FAD"/>
    <w:rsid w:val="00F6177E"/>
    <w:rsid w:val="00F63E64"/>
    <w:rsid w:val="00F63EA2"/>
    <w:rsid w:val="00F67F4D"/>
    <w:rsid w:val="00F720CB"/>
    <w:rsid w:val="00F72561"/>
    <w:rsid w:val="00F727AE"/>
    <w:rsid w:val="00F73292"/>
    <w:rsid w:val="00F74F79"/>
    <w:rsid w:val="00F7614B"/>
    <w:rsid w:val="00F7708C"/>
    <w:rsid w:val="00F77A67"/>
    <w:rsid w:val="00F81F05"/>
    <w:rsid w:val="00F85936"/>
    <w:rsid w:val="00F863C3"/>
    <w:rsid w:val="00F86664"/>
    <w:rsid w:val="00F867F8"/>
    <w:rsid w:val="00F87100"/>
    <w:rsid w:val="00F87A02"/>
    <w:rsid w:val="00F87B34"/>
    <w:rsid w:val="00F9162D"/>
    <w:rsid w:val="00F938FE"/>
    <w:rsid w:val="00F939A5"/>
    <w:rsid w:val="00F95890"/>
    <w:rsid w:val="00F96AD8"/>
    <w:rsid w:val="00FA182B"/>
    <w:rsid w:val="00FA23CD"/>
    <w:rsid w:val="00FA29E3"/>
    <w:rsid w:val="00FA35D4"/>
    <w:rsid w:val="00FA3AC2"/>
    <w:rsid w:val="00FA459D"/>
    <w:rsid w:val="00FA514F"/>
    <w:rsid w:val="00FA687C"/>
    <w:rsid w:val="00FA7BC1"/>
    <w:rsid w:val="00FB0E7E"/>
    <w:rsid w:val="00FB10FA"/>
    <w:rsid w:val="00FB2B1B"/>
    <w:rsid w:val="00FB30B1"/>
    <w:rsid w:val="00FB40EB"/>
    <w:rsid w:val="00FB7ADE"/>
    <w:rsid w:val="00FC17DC"/>
    <w:rsid w:val="00FC3282"/>
    <w:rsid w:val="00FC3590"/>
    <w:rsid w:val="00FC39BC"/>
    <w:rsid w:val="00FC3B59"/>
    <w:rsid w:val="00FC3EED"/>
    <w:rsid w:val="00FC4E80"/>
    <w:rsid w:val="00FC74D5"/>
    <w:rsid w:val="00FD0510"/>
    <w:rsid w:val="00FD0597"/>
    <w:rsid w:val="00FD14A2"/>
    <w:rsid w:val="00FD1D23"/>
    <w:rsid w:val="00FD1EAD"/>
    <w:rsid w:val="00FD620C"/>
    <w:rsid w:val="00FD6CAD"/>
    <w:rsid w:val="00FE15DA"/>
    <w:rsid w:val="00FE1DC1"/>
    <w:rsid w:val="00FE229C"/>
    <w:rsid w:val="00FE2E58"/>
    <w:rsid w:val="00FE3A1D"/>
    <w:rsid w:val="00FE604D"/>
    <w:rsid w:val="00FE7C6D"/>
    <w:rsid w:val="00FE7D24"/>
    <w:rsid w:val="00FF08C4"/>
    <w:rsid w:val="00FF171B"/>
    <w:rsid w:val="00FF1995"/>
    <w:rsid w:val="00FF20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1766F"/>
  <w15:docId w15:val="{DF70FEEE-86AE-47A3-A869-6FB9FF752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8E9"/>
  </w:style>
  <w:style w:type="paragraph" w:styleId="Heading3">
    <w:name w:val="heading 3"/>
    <w:basedOn w:val="Normal"/>
    <w:next w:val="Normal"/>
    <w:link w:val="Heading3Char"/>
    <w:rsid w:val="00466BCD"/>
    <w:pPr>
      <w:keepNext/>
      <w:spacing w:before="240" w:after="60" w:line="240" w:lineRule="auto"/>
      <w:ind w:left="1146" w:hanging="720"/>
      <w:outlineLvl w:val="2"/>
    </w:pPr>
    <w:rPr>
      <w:rFonts w:ascii="Calibri" w:eastAsia="Calibri" w:hAnsi="Calibri" w:cs="Calibri"/>
      <w:b/>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6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911"/>
  </w:style>
  <w:style w:type="paragraph" w:styleId="Footer">
    <w:name w:val="footer"/>
    <w:basedOn w:val="Normal"/>
    <w:link w:val="FooterChar"/>
    <w:uiPriority w:val="99"/>
    <w:unhideWhenUsed/>
    <w:rsid w:val="00046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911"/>
  </w:style>
  <w:style w:type="paragraph" w:styleId="ListParagraph">
    <w:name w:val="List Paragraph"/>
    <w:aliases w:val="List Paragraph (numbered (a)),Normal 1,List Paragraph 1,Akapit z listą BS,Bullet1,NumberedParas,Dot pt,F5 List Paragraph,List Paragraph Char Char Char,Indicator Te,L,ADB paragraph numbering,ANNEX,Bullet paras,List1,Lettre d'introduction,2"/>
    <w:basedOn w:val="Normal"/>
    <w:link w:val="ListParagraphChar"/>
    <w:uiPriority w:val="34"/>
    <w:qFormat/>
    <w:rsid w:val="005E34A0"/>
    <w:pPr>
      <w:ind w:left="720"/>
      <w:contextualSpacing/>
    </w:pPr>
  </w:style>
  <w:style w:type="character" w:styleId="CommentReference">
    <w:name w:val="annotation reference"/>
    <w:basedOn w:val="DefaultParagraphFont"/>
    <w:uiPriority w:val="99"/>
    <w:semiHidden/>
    <w:unhideWhenUsed/>
    <w:rsid w:val="00FC3282"/>
    <w:rPr>
      <w:sz w:val="16"/>
      <w:szCs w:val="16"/>
    </w:rPr>
  </w:style>
  <w:style w:type="paragraph" w:styleId="CommentText">
    <w:name w:val="annotation text"/>
    <w:basedOn w:val="Normal"/>
    <w:link w:val="CommentTextChar"/>
    <w:uiPriority w:val="99"/>
    <w:unhideWhenUsed/>
    <w:rsid w:val="00FC3282"/>
    <w:pPr>
      <w:spacing w:line="240" w:lineRule="auto"/>
    </w:pPr>
    <w:rPr>
      <w:sz w:val="20"/>
      <w:szCs w:val="20"/>
    </w:rPr>
  </w:style>
  <w:style w:type="character" w:customStyle="1" w:styleId="CommentTextChar">
    <w:name w:val="Comment Text Char"/>
    <w:basedOn w:val="DefaultParagraphFont"/>
    <w:link w:val="CommentText"/>
    <w:uiPriority w:val="99"/>
    <w:rsid w:val="00FC3282"/>
    <w:rPr>
      <w:sz w:val="20"/>
      <w:szCs w:val="20"/>
    </w:rPr>
  </w:style>
  <w:style w:type="paragraph" w:styleId="CommentSubject">
    <w:name w:val="annotation subject"/>
    <w:basedOn w:val="CommentText"/>
    <w:next w:val="CommentText"/>
    <w:link w:val="CommentSubjectChar"/>
    <w:uiPriority w:val="99"/>
    <w:semiHidden/>
    <w:unhideWhenUsed/>
    <w:rsid w:val="00FC3282"/>
    <w:rPr>
      <w:b/>
      <w:bCs/>
    </w:rPr>
  </w:style>
  <w:style w:type="character" w:customStyle="1" w:styleId="CommentSubjectChar">
    <w:name w:val="Comment Subject Char"/>
    <w:basedOn w:val="CommentTextChar"/>
    <w:link w:val="CommentSubject"/>
    <w:uiPriority w:val="99"/>
    <w:semiHidden/>
    <w:rsid w:val="00FC3282"/>
    <w:rPr>
      <w:b/>
      <w:bCs/>
      <w:sz w:val="20"/>
      <w:szCs w:val="20"/>
    </w:rPr>
  </w:style>
  <w:style w:type="character" w:styleId="Emphasis">
    <w:name w:val="Emphasis"/>
    <w:basedOn w:val="DefaultParagraphFont"/>
    <w:uiPriority w:val="20"/>
    <w:qFormat/>
    <w:rsid w:val="00EE76DB"/>
    <w:rPr>
      <w:i/>
      <w:iCs/>
    </w:rPr>
  </w:style>
  <w:style w:type="character" w:customStyle="1" w:styleId="salnttl">
    <w:name w:val="s_aln_ttl"/>
    <w:basedOn w:val="DefaultParagraphFont"/>
    <w:rsid w:val="00F15A64"/>
  </w:style>
  <w:style w:type="character" w:customStyle="1" w:styleId="salnbdy">
    <w:name w:val="s_aln_bdy"/>
    <w:basedOn w:val="DefaultParagraphFont"/>
    <w:rsid w:val="00F15A64"/>
  </w:style>
  <w:style w:type="character" w:styleId="Hyperlink">
    <w:name w:val="Hyperlink"/>
    <w:basedOn w:val="DefaultParagraphFont"/>
    <w:uiPriority w:val="99"/>
    <w:unhideWhenUsed/>
    <w:rsid w:val="00F15A64"/>
    <w:rPr>
      <w:color w:val="0000FF"/>
      <w:u w:val="single"/>
    </w:rPr>
  </w:style>
  <w:style w:type="paragraph" w:styleId="BalloonText">
    <w:name w:val="Balloon Text"/>
    <w:basedOn w:val="Normal"/>
    <w:link w:val="BalloonTextChar"/>
    <w:uiPriority w:val="99"/>
    <w:semiHidden/>
    <w:unhideWhenUsed/>
    <w:rsid w:val="005B7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7044"/>
    <w:rPr>
      <w:rFonts w:ascii="Segoe UI" w:hAnsi="Segoe UI" w:cs="Segoe UI"/>
      <w:sz w:val="18"/>
      <w:szCs w:val="18"/>
    </w:rPr>
  </w:style>
  <w:style w:type="character" w:styleId="FollowedHyperlink">
    <w:name w:val="FollowedHyperlink"/>
    <w:basedOn w:val="DefaultParagraphFont"/>
    <w:uiPriority w:val="99"/>
    <w:semiHidden/>
    <w:unhideWhenUsed/>
    <w:rsid w:val="00E62382"/>
    <w:rPr>
      <w:color w:val="954F72" w:themeColor="followedHyperlink"/>
      <w:u w:val="single"/>
    </w:rPr>
  </w:style>
  <w:style w:type="character" w:customStyle="1" w:styleId="spct">
    <w:name w:val="s_pct"/>
    <w:basedOn w:val="DefaultParagraphFont"/>
    <w:rsid w:val="008A165D"/>
  </w:style>
  <w:style w:type="character" w:customStyle="1" w:styleId="spctttl">
    <w:name w:val="s_pct_ttl"/>
    <w:basedOn w:val="DefaultParagraphFont"/>
    <w:rsid w:val="008A165D"/>
  </w:style>
  <w:style w:type="character" w:customStyle="1" w:styleId="spctbdy">
    <w:name w:val="s_pct_bdy"/>
    <w:basedOn w:val="DefaultParagraphFont"/>
    <w:rsid w:val="008A165D"/>
  </w:style>
  <w:style w:type="character" w:customStyle="1" w:styleId="Heading3Char">
    <w:name w:val="Heading 3 Char"/>
    <w:basedOn w:val="DefaultParagraphFont"/>
    <w:link w:val="Heading3"/>
    <w:rsid w:val="00466BCD"/>
    <w:rPr>
      <w:rFonts w:ascii="Calibri" w:eastAsia="Calibri" w:hAnsi="Calibri" w:cs="Calibri"/>
      <w:b/>
      <w:sz w:val="24"/>
      <w:szCs w:val="24"/>
      <w:lang w:val="ro-RO" w:eastAsia="ro-RO"/>
    </w:rPr>
  </w:style>
  <w:style w:type="paragraph" w:customStyle="1" w:styleId="txt">
    <w:name w:val="txt"/>
    <w:basedOn w:val="Normal"/>
    <w:link w:val="txtChar"/>
    <w:qFormat/>
    <w:rsid w:val="00500895"/>
    <w:pPr>
      <w:spacing w:before="240" w:after="120" w:line="240" w:lineRule="auto"/>
      <w:jc w:val="both"/>
    </w:pPr>
    <w:rPr>
      <w:rFonts w:ascii="Arial" w:eastAsia="Trebuchet MS" w:hAnsi="Arial" w:cs="Trebuchet MS"/>
      <w:sz w:val="20"/>
      <w:szCs w:val="20"/>
      <w:lang w:val="ro-RO"/>
    </w:rPr>
  </w:style>
  <w:style w:type="character" w:customStyle="1" w:styleId="txtChar">
    <w:name w:val="txt Char"/>
    <w:basedOn w:val="DefaultParagraphFont"/>
    <w:link w:val="txt"/>
    <w:rsid w:val="00500895"/>
    <w:rPr>
      <w:rFonts w:ascii="Arial" w:eastAsia="Trebuchet MS" w:hAnsi="Arial" w:cs="Trebuchet MS"/>
      <w:sz w:val="20"/>
      <w:szCs w:val="20"/>
      <w:lang w:val="ro-RO"/>
    </w:rPr>
  </w:style>
  <w:style w:type="paragraph" w:styleId="BodyText">
    <w:name w:val="Body Text"/>
    <w:basedOn w:val="Normal"/>
    <w:link w:val="BodyTextChar"/>
    <w:rsid w:val="00DC2BD5"/>
    <w:pPr>
      <w:spacing w:before="120" w:after="60" w:line="240" w:lineRule="auto"/>
    </w:pPr>
    <w:rPr>
      <w:rFonts w:ascii="Arial" w:eastAsia="Times New Roman" w:hAnsi="Arial" w:cs="Arial"/>
      <w:iCs/>
      <w:sz w:val="20"/>
      <w:szCs w:val="24"/>
      <w:lang w:val="ro-RO"/>
    </w:rPr>
  </w:style>
  <w:style w:type="character" w:customStyle="1" w:styleId="BodyTextChar">
    <w:name w:val="Body Text Char"/>
    <w:basedOn w:val="DefaultParagraphFont"/>
    <w:link w:val="BodyText"/>
    <w:rsid w:val="00DC2BD5"/>
    <w:rPr>
      <w:rFonts w:ascii="Arial" w:eastAsia="Times New Roman" w:hAnsi="Arial" w:cs="Arial"/>
      <w:iCs/>
      <w:sz w:val="20"/>
      <w:szCs w:val="24"/>
      <w:lang w:val="ro-RO"/>
    </w:rPr>
  </w:style>
  <w:style w:type="table" w:styleId="TableGrid">
    <w:name w:val="Table Grid"/>
    <w:basedOn w:val="TableNormal"/>
    <w:uiPriority w:val="39"/>
    <w:rsid w:val="00191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12790"/>
    <w:pPr>
      <w:spacing w:after="0" w:line="240" w:lineRule="auto"/>
    </w:pPr>
  </w:style>
  <w:style w:type="paragraph" w:customStyle="1" w:styleId="bullet">
    <w:name w:val="bullet"/>
    <w:basedOn w:val="Normal"/>
    <w:rsid w:val="00EB6013"/>
    <w:pPr>
      <w:numPr>
        <w:numId w:val="27"/>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EB6013"/>
    <w:pPr>
      <w:numPr>
        <w:ilvl w:val="4"/>
        <w:numId w:val="27"/>
      </w:numPr>
      <w:spacing w:before="120" w:after="120" w:line="240" w:lineRule="auto"/>
      <w:jc w:val="both"/>
    </w:pPr>
    <w:rPr>
      <w:rFonts w:ascii="Trebuchet MS" w:eastAsia="Times New Roman" w:hAnsi="Trebuchet MS" w:cs="Times New Roman"/>
      <w:sz w:val="20"/>
      <w:szCs w:val="24"/>
      <w:lang w:val="ro-RO"/>
    </w:rPr>
  </w:style>
  <w:style w:type="paragraph" w:customStyle="1" w:styleId="instruct">
    <w:name w:val="instruct"/>
    <w:basedOn w:val="Normal"/>
    <w:rsid w:val="00A42164"/>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ListParagraphChar">
    <w:name w:val="List Paragraph Char"/>
    <w:aliases w:val="List Paragraph (numbered (a)) Char,Normal 1 Char,List Paragraph 1 Char,Akapit z listą BS Char,Bullet1 Char,NumberedParas Char,Dot pt Char,F5 List Paragraph Char,List Paragraph Char Char Char Char,Indicator Te Char,L Char,ANNEX Char"/>
    <w:link w:val="ListParagraph"/>
    <w:uiPriority w:val="34"/>
    <w:qFormat/>
    <w:locked/>
    <w:rsid w:val="00E97D39"/>
  </w:style>
  <w:style w:type="character" w:customStyle="1" w:styleId="slitbdy">
    <w:name w:val="s_lit_bdy"/>
    <w:basedOn w:val="DefaultParagraphFont"/>
    <w:rsid w:val="0040090E"/>
  </w:style>
  <w:style w:type="paragraph" w:customStyle="1" w:styleId="Default">
    <w:name w:val="Default"/>
    <w:rsid w:val="00753451"/>
    <w:pPr>
      <w:autoSpaceDE w:val="0"/>
      <w:autoSpaceDN w:val="0"/>
      <w:adjustRightInd w:val="0"/>
      <w:spacing w:after="0" w:line="240" w:lineRule="auto"/>
    </w:pPr>
    <w:rPr>
      <w:rFonts w:ascii="Symbol" w:hAnsi="Symbol" w:cs="Symbol"/>
      <w:color w:val="000000"/>
      <w:sz w:val="24"/>
      <w:szCs w:val="24"/>
    </w:rPr>
  </w:style>
  <w:style w:type="character" w:customStyle="1" w:styleId="slgi">
    <w:name w:val="s_lgi"/>
    <w:basedOn w:val="DefaultParagraphFont"/>
    <w:rsid w:val="00AC0828"/>
  </w:style>
  <w:style w:type="character" w:customStyle="1" w:styleId="spar">
    <w:name w:val="s_par"/>
    <w:basedOn w:val="DefaultParagraphFont"/>
    <w:rsid w:val="00096AF8"/>
  </w:style>
  <w:style w:type="character" w:customStyle="1" w:styleId="sartttl">
    <w:name w:val="s_art_ttl"/>
    <w:basedOn w:val="DefaultParagraphFont"/>
    <w:rsid w:val="00881C81"/>
  </w:style>
  <w:style w:type="character" w:customStyle="1" w:styleId="UnresolvedMention1">
    <w:name w:val="Unresolved Mention1"/>
    <w:basedOn w:val="DefaultParagraphFont"/>
    <w:uiPriority w:val="99"/>
    <w:semiHidden/>
    <w:unhideWhenUsed/>
    <w:rsid w:val="00772A7A"/>
    <w:rPr>
      <w:color w:val="605E5C"/>
      <w:shd w:val="clear" w:color="auto" w:fill="E1DFDD"/>
    </w:rPr>
  </w:style>
  <w:style w:type="character" w:customStyle="1" w:styleId="UnresolvedMention2">
    <w:name w:val="Unresolved Mention2"/>
    <w:basedOn w:val="DefaultParagraphFont"/>
    <w:uiPriority w:val="99"/>
    <w:semiHidden/>
    <w:unhideWhenUsed/>
    <w:rsid w:val="00006DE3"/>
    <w:rPr>
      <w:color w:val="605E5C"/>
      <w:shd w:val="clear" w:color="auto" w:fill="E1DFDD"/>
    </w:rPr>
  </w:style>
  <w:style w:type="character" w:customStyle="1" w:styleId="slit">
    <w:name w:val="s_lit"/>
    <w:basedOn w:val="DefaultParagraphFont"/>
    <w:rsid w:val="008F5445"/>
  </w:style>
  <w:style w:type="character" w:customStyle="1" w:styleId="slitttl">
    <w:name w:val="s_lit_ttl"/>
    <w:basedOn w:val="DefaultParagraphFont"/>
    <w:rsid w:val="008F5445"/>
  </w:style>
  <w:style w:type="character" w:customStyle="1" w:styleId="highlightred">
    <w:name w:val="highlightred"/>
    <w:basedOn w:val="DefaultParagraphFont"/>
    <w:rsid w:val="008F5445"/>
  </w:style>
  <w:style w:type="paragraph" w:styleId="NoSpacing">
    <w:name w:val="No Spacing"/>
    <w:link w:val="NoSpacingChar"/>
    <w:uiPriority w:val="99"/>
    <w:qFormat/>
    <w:rsid w:val="002A6548"/>
    <w:pPr>
      <w:spacing w:after="0" w:line="240" w:lineRule="auto"/>
    </w:pPr>
    <w:rPr>
      <w:rFonts w:ascii="Times New Roman" w:eastAsia="Times New Roman" w:hAnsi="Times New Roman" w:cs="Times New Roman"/>
      <w:sz w:val="24"/>
      <w:szCs w:val="24"/>
      <w:lang w:val="ro-RO" w:eastAsia="ro-RO"/>
    </w:rPr>
  </w:style>
  <w:style w:type="character" w:customStyle="1" w:styleId="NoSpacingChar">
    <w:name w:val="No Spacing Char"/>
    <w:basedOn w:val="DefaultParagraphFont"/>
    <w:link w:val="NoSpacing"/>
    <w:uiPriority w:val="99"/>
    <w:locked/>
    <w:rsid w:val="002A6548"/>
    <w:rPr>
      <w:rFonts w:ascii="Times New Roman" w:eastAsia="Times New Roman" w:hAnsi="Times New Roman" w:cs="Times New Roman"/>
      <w:sz w:val="24"/>
      <w:szCs w:val="24"/>
      <w:lang w:val="ro-RO" w:eastAsia="ro-RO"/>
    </w:rPr>
  </w:style>
  <w:style w:type="character" w:styleId="UnresolvedMention">
    <w:name w:val="Unresolved Mention"/>
    <w:basedOn w:val="DefaultParagraphFont"/>
    <w:uiPriority w:val="99"/>
    <w:semiHidden/>
    <w:unhideWhenUsed/>
    <w:rsid w:val="003F2C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70521">
      <w:bodyDiv w:val="1"/>
      <w:marLeft w:val="0"/>
      <w:marRight w:val="0"/>
      <w:marTop w:val="0"/>
      <w:marBottom w:val="0"/>
      <w:divBdr>
        <w:top w:val="none" w:sz="0" w:space="0" w:color="auto"/>
        <w:left w:val="none" w:sz="0" w:space="0" w:color="auto"/>
        <w:bottom w:val="none" w:sz="0" w:space="0" w:color="auto"/>
        <w:right w:val="none" w:sz="0" w:space="0" w:color="auto"/>
      </w:divBdr>
    </w:div>
    <w:div w:id="288358870">
      <w:bodyDiv w:val="1"/>
      <w:marLeft w:val="0"/>
      <w:marRight w:val="0"/>
      <w:marTop w:val="0"/>
      <w:marBottom w:val="0"/>
      <w:divBdr>
        <w:top w:val="none" w:sz="0" w:space="0" w:color="auto"/>
        <w:left w:val="none" w:sz="0" w:space="0" w:color="auto"/>
        <w:bottom w:val="none" w:sz="0" w:space="0" w:color="auto"/>
        <w:right w:val="none" w:sz="0" w:space="0" w:color="auto"/>
      </w:divBdr>
    </w:div>
    <w:div w:id="402070156">
      <w:bodyDiv w:val="1"/>
      <w:marLeft w:val="0"/>
      <w:marRight w:val="0"/>
      <w:marTop w:val="0"/>
      <w:marBottom w:val="0"/>
      <w:divBdr>
        <w:top w:val="none" w:sz="0" w:space="0" w:color="auto"/>
        <w:left w:val="none" w:sz="0" w:space="0" w:color="auto"/>
        <w:bottom w:val="none" w:sz="0" w:space="0" w:color="auto"/>
        <w:right w:val="none" w:sz="0" w:space="0" w:color="auto"/>
      </w:divBdr>
    </w:div>
    <w:div w:id="433129991">
      <w:bodyDiv w:val="1"/>
      <w:marLeft w:val="0"/>
      <w:marRight w:val="0"/>
      <w:marTop w:val="0"/>
      <w:marBottom w:val="0"/>
      <w:divBdr>
        <w:top w:val="none" w:sz="0" w:space="0" w:color="auto"/>
        <w:left w:val="none" w:sz="0" w:space="0" w:color="auto"/>
        <w:bottom w:val="none" w:sz="0" w:space="0" w:color="auto"/>
        <w:right w:val="none" w:sz="0" w:space="0" w:color="auto"/>
      </w:divBdr>
    </w:div>
    <w:div w:id="452022138">
      <w:bodyDiv w:val="1"/>
      <w:marLeft w:val="0"/>
      <w:marRight w:val="0"/>
      <w:marTop w:val="0"/>
      <w:marBottom w:val="0"/>
      <w:divBdr>
        <w:top w:val="none" w:sz="0" w:space="0" w:color="auto"/>
        <w:left w:val="none" w:sz="0" w:space="0" w:color="auto"/>
        <w:bottom w:val="none" w:sz="0" w:space="0" w:color="auto"/>
        <w:right w:val="none" w:sz="0" w:space="0" w:color="auto"/>
      </w:divBdr>
    </w:div>
    <w:div w:id="556666732">
      <w:bodyDiv w:val="1"/>
      <w:marLeft w:val="0"/>
      <w:marRight w:val="0"/>
      <w:marTop w:val="0"/>
      <w:marBottom w:val="0"/>
      <w:divBdr>
        <w:top w:val="none" w:sz="0" w:space="0" w:color="auto"/>
        <w:left w:val="none" w:sz="0" w:space="0" w:color="auto"/>
        <w:bottom w:val="none" w:sz="0" w:space="0" w:color="auto"/>
        <w:right w:val="none" w:sz="0" w:space="0" w:color="auto"/>
      </w:divBdr>
    </w:div>
    <w:div w:id="762578905">
      <w:bodyDiv w:val="1"/>
      <w:marLeft w:val="0"/>
      <w:marRight w:val="0"/>
      <w:marTop w:val="0"/>
      <w:marBottom w:val="0"/>
      <w:divBdr>
        <w:top w:val="none" w:sz="0" w:space="0" w:color="auto"/>
        <w:left w:val="none" w:sz="0" w:space="0" w:color="auto"/>
        <w:bottom w:val="none" w:sz="0" w:space="0" w:color="auto"/>
        <w:right w:val="none" w:sz="0" w:space="0" w:color="auto"/>
      </w:divBdr>
    </w:div>
    <w:div w:id="963267520">
      <w:bodyDiv w:val="1"/>
      <w:marLeft w:val="0"/>
      <w:marRight w:val="0"/>
      <w:marTop w:val="0"/>
      <w:marBottom w:val="0"/>
      <w:divBdr>
        <w:top w:val="none" w:sz="0" w:space="0" w:color="auto"/>
        <w:left w:val="none" w:sz="0" w:space="0" w:color="auto"/>
        <w:bottom w:val="none" w:sz="0" w:space="0" w:color="auto"/>
        <w:right w:val="none" w:sz="0" w:space="0" w:color="auto"/>
      </w:divBdr>
    </w:div>
    <w:div w:id="1191725711">
      <w:bodyDiv w:val="1"/>
      <w:marLeft w:val="0"/>
      <w:marRight w:val="0"/>
      <w:marTop w:val="0"/>
      <w:marBottom w:val="0"/>
      <w:divBdr>
        <w:top w:val="none" w:sz="0" w:space="0" w:color="auto"/>
        <w:left w:val="none" w:sz="0" w:space="0" w:color="auto"/>
        <w:bottom w:val="none" w:sz="0" w:space="0" w:color="auto"/>
        <w:right w:val="none" w:sz="0" w:space="0" w:color="auto"/>
      </w:divBdr>
    </w:div>
    <w:div w:id="1310407307">
      <w:bodyDiv w:val="1"/>
      <w:marLeft w:val="0"/>
      <w:marRight w:val="0"/>
      <w:marTop w:val="0"/>
      <w:marBottom w:val="0"/>
      <w:divBdr>
        <w:top w:val="none" w:sz="0" w:space="0" w:color="auto"/>
        <w:left w:val="none" w:sz="0" w:space="0" w:color="auto"/>
        <w:bottom w:val="none" w:sz="0" w:space="0" w:color="auto"/>
        <w:right w:val="none" w:sz="0" w:space="0" w:color="auto"/>
      </w:divBdr>
      <w:divsChild>
        <w:div w:id="1854494097">
          <w:marLeft w:val="0"/>
          <w:marRight w:val="0"/>
          <w:marTop w:val="72"/>
          <w:marBottom w:val="0"/>
          <w:divBdr>
            <w:top w:val="none" w:sz="0" w:space="0" w:color="auto"/>
            <w:left w:val="none" w:sz="0" w:space="0" w:color="auto"/>
            <w:bottom w:val="none" w:sz="0" w:space="0" w:color="auto"/>
            <w:right w:val="none" w:sz="0" w:space="0" w:color="auto"/>
          </w:divBdr>
        </w:div>
      </w:divsChild>
    </w:div>
    <w:div w:id="1514958260">
      <w:bodyDiv w:val="1"/>
      <w:marLeft w:val="0"/>
      <w:marRight w:val="0"/>
      <w:marTop w:val="0"/>
      <w:marBottom w:val="0"/>
      <w:divBdr>
        <w:top w:val="none" w:sz="0" w:space="0" w:color="auto"/>
        <w:left w:val="none" w:sz="0" w:space="0" w:color="auto"/>
        <w:bottom w:val="none" w:sz="0" w:space="0" w:color="auto"/>
        <w:right w:val="none" w:sz="0" w:space="0" w:color="auto"/>
      </w:divBdr>
    </w:div>
    <w:div w:id="1738474939">
      <w:bodyDiv w:val="1"/>
      <w:marLeft w:val="0"/>
      <w:marRight w:val="0"/>
      <w:marTop w:val="0"/>
      <w:marBottom w:val="0"/>
      <w:divBdr>
        <w:top w:val="none" w:sz="0" w:space="0" w:color="auto"/>
        <w:left w:val="none" w:sz="0" w:space="0" w:color="auto"/>
        <w:bottom w:val="none" w:sz="0" w:space="0" w:color="auto"/>
        <w:right w:val="none" w:sz="0" w:space="0" w:color="auto"/>
      </w:divBdr>
    </w:div>
    <w:div w:id="1754618681">
      <w:bodyDiv w:val="1"/>
      <w:marLeft w:val="0"/>
      <w:marRight w:val="0"/>
      <w:marTop w:val="0"/>
      <w:marBottom w:val="0"/>
      <w:divBdr>
        <w:top w:val="none" w:sz="0" w:space="0" w:color="auto"/>
        <w:left w:val="none" w:sz="0" w:space="0" w:color="auto"/>
        <w:bottom w:val="none" w:sz="0" w:space="0" w:color="auto"/>
        <w:right w:val="none" w:sz="0" w:space="0" w:color="auto"/>
      </w:divBdr>
    </w:div>
    <w:div w:id="1928611463">
      <w:bodyDiv w:val="1"/>
      <w:marLeft w:val="0"/>
      <w:marRight w:val="0"/>
      <w:marTop w:val="0"/>
      <w:marBottom w:val="0"/>
      <w:divBdr>
        <w:top w:val="none" w:sz="0" w:space="0" w:color="auto"/>
        <w:left w:val="none" w:sz="0" w:space="0" w:color="auto"/>
        <w:bottom w:val="none" w:sz="0" w:space="0" w:color="auto"/>
        <w:right w:val="none" w:sz="0" w:space="0" w:color="auto"/>
      </w:divBdr>
      <w:divsChild>
        <w:div w:id="981807437">
          <w:marLeft w:val="0"/>
          <w:marRight w:val="0"/>
          <w:marTop w:val="0"/>
          <w:marBottom w:val="0"/>
          <w:divBdr>
            <w:top w:val="none" w:sz="0" w:space="0" w:color="auto"/>
            <w:left w:val="none" w:sz="0" w:space="0" w:color="auto"/>
            <w:bottom w:val="none" w:sz="0" w:space="0" w:color="auto"/>
            <w:right w:val="none" w:sz="0" w:space="0" w:color="auto"/>
          </w:divBdr>
        </w:div>
        <w:div w:id="152648408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oiecte.pnrr.gov.ro/" TargetMode="External"/><Relationship Id="rId18" Type="http://schemas.openxmlformats.org/officeDocument/2006/relationships/hyperlink" Target="http://legislatie.just.ro/Public/DetaliiDocumentAfis/166159"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application\showparalel\oficiale\eurolegis\243786\25037\A243\A0" TargetMode="External"/><Relationship Id="rId17" Type="http://schemas.openxmlformats.org/officeDocument/2006/relationships/hyperlink" Target="http://legislatie.just.ro/Public/DetaliiDocumentAfis/222260"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legislatie.just.ro/Public/DetaliiDocumentAfis/166159" TargetMode="External"/><Relationship Id="rId20" Type="http://schemas.openxmlformats.org/officeDocument/2006/relationships/hyperlink" Target="https://legislatie.just.ro/Public/DetaliiDocumentAfis/1449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application\showparalel\oficiale\eurolegis\243786\34358\A243\A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legislatie.just.ro/Public/DetaliiDocumentAfis/222260" TargetMode="Externa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hyperlink" Target="file:///C:\application\showparalel\oficiale\eurolegis\243786\67108\A243\A0" TargetMode="External"/><Relationship Id="rId19" Type="http://schemas.openxmlformats.org/officeDocument/2006/relationships/hyperlink" Target="https://legislatie.just.ro/Public/DetaliiDocumentAfis/144990" TargetMode="External"/><Relationship Id="rId4" Type="http://schemas.openxmlformats.org/officeDocument/2006/relationships/settings" Target="settings.xml"/><Relationship Id="rId9" Type="http://schemas.openxmlformats.org/officeDocument/2006/relationships/hyperlink" Target="file:///C:\application\showparalel\oficiale\eurolegis\243786\62188\A243\A0" TargetMode="External"/><Relationship Id="rId14" Type="http://schemas.openxmlformats.org/officeDocument/2006/relationships/hyperlink" Target="http://www.mmediu.r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4C06D-62FD-41F3-A3C6-9A00B03B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7146</Words>
  <Characters>40734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Utilizator</cp:lastModifiedBy>
  <cp:revision>4</cp:revision>
  <cp:lastPrinted>2023-09-11T12:20:00Z</cp:lastPrinted>
  <dcterms:created xsi:type="dcterms:W3CDTF">2023-10-19T07:46:00Z</dcterms:created>
  <dcterms:modified xsi:type="dcterms:W3CDTF">2023-10-19T11:07:00Z</dcterms:modified>
</cp:coreProperties>
</file>